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C7" w:rsidRPr="00445AF5" w:rsidRDefault="000470C7">
      <w:pPr>
        <w:rPr>
          <w:rFonts w:eastAsiaTheme="minorHAnsi"/>
          <w:b/>
          <w:sz w:val="22"/>
        </w:rPr>
      </w:pPr>
      <w:r w:rsidRPr="00445AF5">
        <w:rPr>
          <w:rFonts w:eastAsiaTheme="minorHAnsi" w:hint="eastAsia"/>
          <w:b/>
          <w:sz w:val="22"/>
        </w:rPr>
        <w:t>방법</w:t>
      </w:r>
      <w:ins w:id="0" w:author="Inje University Medical College" w:date="2011-02-23T19:39:00Z">
        <w:r w:rsidR="00E6289A">
          <w:rPr>
            <w:rFonts w:eastAsiaTheme="minorHAnsi" w:hint="eastAsia"/>
            <w:b/>
            <w:sz w:val="22"/>
          </w:rPr>
          <w:t xml:space="preserve"> 전체적으로 다시 한 번 잘 다</w:t>
        </w:r>
      </w:ins>
      <w:ins w:id="1" w:author="Inje University Medical College" w:date="2011-02-23T19:40:00Z">
        <w:r w:rsidR="00E6289A">
          <w:rPr>
            <w:rFonts w:eastAsiaTheme="minorHAnsi" w:hint="eastAsia"/>
            <w:b/>
            <w:sz w:val="22"/>
          </w:rPr>
          <w:t xml:space="preserve">듬어 보십시오. </w:t>
        </w:r>
      </w:ins>
    </w:p>
    <w:p w:rsidR="000470C7" w:rsidRPr="00445AF5" w:rsidRDefault="000470C7">
      <w:pPr>
        <w:rPr>
          <w:rFonts w:eastAsiaTheme="minorHAnsi"/>
        </w:rPr>
      </w:pPr>
    </w:p>
    <w:p w:rsidR="00A81810" w:rsidRPr="00445AF5" w:rsidRDefault="00A81810">
      <w:pPr>
        <w:rPr>
          <w:rFonts w:eastAsiaTheme="minorHAnsi"/>
          <w:b/>
        </w:rPr>
      </w:pPr>
      <w:r w:rsidRPr="00445AF5">
        <w:rPr>
          <w:rFonts w:eastAsiaTheme="minorHAnsi" w:hint="eastAsia"/>
          <w:b/>
        </w:rPr>
        <w:t>문헌검색</w:t>
      </w:r>
      <w:del w:id="2" w:author="Inje University Medical College" w:date="2011-02-23T19:40:00Z">
        <w:r w:rsidRPr="00445AF5" w:rsidDel="00A07771">
          <w:rPr>
            <w:rFonts w:eastAsiaTheme="minorHAnsi" w:hint="eastAsia"/>
            <w:b/>
          </w:rPr>
          <w:delText>방법</w:delText>
        </w:r>
      </w:del>
    </w:p>
    <w:p w:rsidR="00DE7AF2" w:rsidRDefault="00445AF5">
      <w:pPr>
        <w:rPr>
          <w:rFonts w:eastAsiaTheme="minorHAnsi" w:cs="AdvPTimes"/>
          <w:kern w:val="0"/>
          <w:szCs w:val="20"/>
        </w:rPr>
      </w:pPr>
      <w:r w:rsidRPr="00445AF5">
        <w:rPr>
          <w:rFonts w:eastAsiaTheme="minorHAnsi" w:hint="eastAsia"/>
        </w:rPr>
        <w:t xml:space="preserve">  </w:t>
      </w:r>
      <w:r w:rsidR="00263B62" w:rsidRPr="00445AF5">
        <w:rPr>
          <w:rFonts w:eastAsiaTheme="minorHAnsi" w:hint="eastAsia"/>
        </w:rPr>
        <w:t xml:space="preserve">본 메타분석을 </w:t>
      </w:r>
      <w:r w:rsidR="00DE7AF2" w:rsidRPr="00445AF5">
        <w:rPr>
          <w:rFonts w:eastAsiaTheme="minorHAnsi" w:hint="eastAsia"/>
        </w:rPr>
        <w:t xml:space="preserve">위해 </w:t>
      </w:r>
      <w:r w:rsidR="00DE7AF2" w:rsidRPr="00445AF5">
        <w:rPr>
          <w:rFonts w:eastAsiaTheme="minorHAnsi"/>
        </w:rPr>
        <w:t xml:space="preserve">JAMA&amp;ARCHIVES, </w:t>
      </w:r>
      <w:proofErr w:type="spellStart"/>
      <w:r w:rsidR="00DE7AF2" w:rsidRPr="00445AF5">
        <w:rPr>
          <w:rFonts w:eastAsiaTheme="minorHAnsi"/>
        </w:rPr>
        <w:t>Pubmed</w:t>
      </w:r>
      <w:proofErr w:type="spellEnd"/>
      <w:r w:rsidR="00DE7AF2" w:rsidRPr="00445AF5">
        <w:rPr>
          <w:rFonts w:eastAsiaTheme="minorHAnsi"/>
        </w:rPr>
        <w:t>, MEDLINE, EMBASE, OVID의 데이터베이스를 사용하</w:t>
      </w:r>
      <w:r w:rsidR="00DE7AF2" w:rsidRPr="00445AF5">
        <w:rPr>
          <w:rFonts w:eastAsiaTheme="minorHAnsi" w:hint="eastAsia"/>
        </w:rPr>
        <w:t xml:space="preserve">여 </w:t>
      </w:r>
      <w:r w:rsidR="00DE7AF2" w:rsidRPr="00445AF5">
        <w:rPr>
          <w:rFonts w:eastAsiaTheme="minorHAnsi"/>
        </w:rPr>
        <w:t>2000 년 1 월부터 2010 년 9 월까지</w:t>
      </w:r>
      <w:r w:rsidR="00DE7AF2" w:rsidRPr="00445AF5">
        <w:rPr>
          <w:rFonts w:eastAsiaTheme="minorHAnsi" w:hint="eastAsia"/>
        </w:rPr>
        <w:t xml:space="preserve"> 출판된 </w:t>
      </w:r>
      <w:ins w:id="3" w:author="김영문" w:date="2011-02-23T21:00:00Z">
        <w:r w:rsidR="00374F2A">
          <w:rPr>
            <w:rFonts w:eastAsiaTheme="minorHAnsi" w:hint="eastAsia"/>
          </w:rPr>
          <w:t>문헌</w:t>
        </w:r>
      </w:ins>
      <w:commentRangeStart w:id="4"/>
      <w:del w:id="5" w:author="김영문" w:date="2011-02-23T21:00:00Z">
        <w:r w:rsidR="00DE7AF2" w:rsidRPr="00445AF5" w:rsidDel="00374F2A">
          <w:rPr>
            <w:rFonts w:eastAsiaTheme="minorHAnsi" w:hint="eastAsia"/>
          </w:rPr>
          <w:delText>논문</w:delText>
        </w:r>
      </w:del>
      <w:r w:rsidR="00DE7AF2" w:rsidRPr="00445AF5">
        <w:rPr>
          <w:rFonts w:eastAsiaTheme="minorHAnsi" w:hint="eastAsia"/>
        </w:rPr>
        <w:t>을 검색</w:t>
      </w:r>
      <w:del w:id="6" w:author="Inje University Medical College" w:date="2011-02-23T19:31:00Z">
        <w:r w:rsidR="000470C7" w:rsidRPr="00445AF5" w:rsidDel="00E6289A">
          <w:rPr>
            <w:rFonts w:eastAsiaTheme="minorHAnsi" w:hint="eastAsia"/>
          </w:rPr>
          <w:delText>한다</w:delText>
        </w:r>
      </w:del>
      <w:ins w:id="7" w:author="Inje University Medical College" w:date="2011-02-23T19:31:00Z">
        <w:r w:rsidR="00E6289A">
          <w:rPr>
            <w:rFonts w:eastAsiaTheme="minorHAnsi" w:hint="eastAsia"/>
          </w:rPr>
          <w:t>하였다</w:t>
        </w:r>
      </w:ins>
      <w:commentRangeEnd w:id="4"/>
      <w:ins w:id="8" w:author="Inje University Medical College" w:date="2011-02-23T19:32:00Z">
        <w:r w:rsidR="00E6289A">
          <w:rPr>
            <w:rStyle w:val="a8"/>
          </w:rPr>
          <w:commentReference w:id="4"/>
        </w:r>
      </w:ins>
      <w:del w:id="9" w:author="김영문" w:date="2011-02-23T20:46:00Z">
        <w:r w:rsidR="00DE7AF2" w:rsidRPr="00445AF5" w:rsidDel="00332331">
          <w:rPr>
            <w:rFonts w:eastAsiaTheme="minorHAnsi" w:hint="eastAsia"/>
          </w:rPr>
          <w:delText>.</w:delText>
        </w:r>
        <w:r w:rsidRPr="00445AF5" w:rsidDel="00332331">
          <w:rPr>
            <w:rFonts w:eastAsiaTheme="minorHAnsi" w:hint="eastAsia"/>
          </w:rPr>
          <w:delText xml:space="preserve"> (예외 : </w:delText>
        </w:r>
        <w:commentRangeStart w:id="10"/>
        <w:r w:rsidRPr="00445AF5" w:rsidDel="00332331">
          <w:rPr>
            <w:rFonts w:eastAsiaTheme="minorHAnsi" w:hint="eastAsia"/>
          </w:rPr>
          <w:delText>I01</w:delText>
        </w:r>
        <w:r w:rsidRPr="00445AF5" w:rsidDel="00332331">
          <w:rPr>
            <w:rFonts w:eastAsiaTheme="minorHAnsi" w:hint="eastAsia"/>
            <w:szCs w:val="16"/>
          </w:rPr>
          <w:delText>[1]</w:delText>
        </w:r>
        <w:r w:rsidRPr="00445AF5" w:rsidDel="00332331">
          <w:rPr>
            <w:rFonts w:eastAsiaTheme="minorHAnsi" w:hint="eastAsia"/>
          </w:rPr>
          <w:delText>논문은 1998년 5월 15일에 발행</w:delText>
        </w:r>
        <w:commentRangeEnd w:id="10"/>
        <w:r w:rsidR="00E6289A" w:rsidDel="00332331">
          <w:rPr>
            <w:rStyle w:val="a8"/>
          </w:rPr>
          <w:commentReference w:id="10"/>
        </w:r>
        <w:r w:rsidRPr="00445AF5" w:rsidDel="00332331">
          <w:rPr>
            <w:rFonts w:eastAsiaTheme="minorHAnsi" w:hint="eastAsia"/>
          </w:rPr>
          <w:delText>되었</w:delText>
        </w:r>
      </w:del>
      <w:del w:id="11" w:author="김영문" w:date="2011-02-23T20:25:00Z">
        <w:r w:rsidRPr="00445AF5" w:rsidDel="00944097">
          <w:rPr>
            <w:rFonts w:eastAsiaTheme="minorHAnsi" w:hint="eastAsia"/>
          </w:rPr>
          <w:delText>음</w:delText>
        </w:r>
      </w:del>
      <w:del w:id="12" w:author="김영문" w:date="2011-02-23T20:46:00Z">
        <w:r w:rsidRPr="00445AF5" w:rsidDel="00332331">
          <w:rPr>
            <w:rFonts w:eastAsiaTheme="minorHAnsi" w:hint="eastAsia"/>
          </w:rPr>
          <w:delText>).</w:delText>
        </w:r>
      </w:del>
      <w:r w:rsidR="00DE7AF2" w:rsidRPr="00445AF5">
        <w:rPr>
          <w:rFonts w:eastAsiaTheme="minorHAnsi" w:hint="eastAsia"/>
        </w:rPr>
        <w:t xml:space="preserve"> </w:t>
      </w:r>
      <w:proofErr w:type="spellStart"/>
      <w:r w:rsidR="00DE7AF2" w:rsidRPr="00445AF5">
        <w:rPr>
          <w:rFonts w:eastAsiaTheme="minorHAnsi" w:hint="eastAsia"/>
        </w:rPr>
        <w:t>검색어는</w:t>
      </w:r>
      <w:proofErr w:type="spellEnd"/>
      <w:r w:rsidR="00DE7AF2" w:rsidRPr="00445AF5">
        <w:rPr>
          <w:rFonts w:eastAsiaTheme="minorHAnsi" w:hint="eastAsia"/>
        </w:rPr>
        <w:t xml:space="preserve"> 기술과정이나 해부학적 특징</w:t>
      </w:r>
      <w:r w:rsidR="009127FE" w:rsidRPr="00445AF5">
        <w:rPr>
          <w:rFonts w:eastAsiaTheme="minorHAnsi" w:hint="eastAsia"/>
        </w:rPr>
        <w:t xml:space="preserve"> 및 </w:t>
      </w:r>
      <w:r w:rsidR="00DE7AF2" w:rsidRPr="00445AF5">
        <w:rPr>
          <w:rFonts w:eastAsiaTheme="minorHAnsi" w:hint="eastAsia"/>
        </w:rPr>
        <w:t>병리와 관련된 단어들을 단독 또는 병용하여 구성</w:t>
      </w:r>
      <w:ins w:id="13" w:author="김영문" w:date="2011-02-23T20:25:00Z">
        <w:r w:rsidR="00944097">
          <w:rPr>
            <w:rFonts w:eastAsiaTheme="minorHAnsi" w:hint="eastAsia"/>
          </w:rPr>
          <w:t>하였다</w:t>
        </w:r>
      </w:ins>
      <w:del w:id="14" w:author="김영문" w:date="2011-02-23T20:25:00Z">
        <w:r w:rsidR="000470C7" w:rsidRPr="00445AF5" w:rsidDel="00944097">
          <w:rPr>
            <w:rFonts w:eastAsiaTheme="minorHAnsi" w:hint="eastAsia"/>
          </w:rPr>
          <w:delText>한다</w:delText>
        </w:r>
      </w:del>
      <w:r w:rsidR="00A72192">
        <w:rPr>
          <w:rFonts w:eastAsiaTheme="minorHAnsi" w:hint="eastAsia"/>
        </w:rPr>
        <w:t>[2]</w:t>
      </w:r>
      <w:r w:rsidR="00363D4C">
        <w:rPr>
          <w:rFonts w:eastAsiaTheme="minorHAnsi" w:hint="eastAsia"/>
        </w:rPr>
        <w:t xml:space="preserve"> </w:t>
      </w:r>
      <w:r w:rsidR="00DE7AF2" w:rsidRPr="00445AF5">
        <w:rPr>
          <w:rFonts w:eastAsiaTheme="minorHAnsi" w:hint="eastAsia"/>
        </w:rPr>
        <w:t>(</w:t>
      </w:r>
      <w:r w:rsidR="00986AFB" w:rsidRPr="00445AF5">
        <w:rPr>
          <w:rFonts w:eastAsiaTheme="minorHAnsi" w:hint="eastAsia"/>
        </w:rPr>
        <w:t>표</w:t>
      </w:r>
      <w:r w:rsidR="00DE7AF2" w:rsidRPr="00445AF5">
        <w:rPr>
          <w:rFonts w:eastAsiaTheme="minorHAnsi" w:hint="eastAsia"/>
        </w:rPr>
        <w:t>1)</w:t>
      </w:r>
      <w:r w:rsidR="00363D4C">
        <w:rPr>
          <w:rFonts w:eastAsiaTheme="minorHAnsi" w:hint="eastAsia"/>
        </w:rPr>
        <w:t>.</w:t>
      </w:r>
      <w:del w:id="15" w:author="김영문" w:date="2011-02-23T20:25:00Z">
        <w:r w:rsidRPr="00445AF5" w:rsidDel="00944097">
          <w:rPr>
            <w:rFonts w:eastAsiaTheme="minorHAnsi" w:hint="eastAsia"/>
          </w:rPr>
          <w:delText>.</w:delText>
        </w:r>
      </w:del>
      <w:r w:rsidR="00DE7AF2" w:rsidRPr="00445AF5">
        <w:rPr>
          <w:rFonts w:eastAsiaTheme="minorHAnsi" w:hint="eastAsia"/>
        </w:rPr>
        <w:t xml:space="preserve"> </w:t>
      </w:r>
      <w:r w:rsidR="000470C7" w:rsidRPr="00445AF5">
        <w:rPr>
          <w:rFonts w:eastAsiaTheme="minorHAnsi" w:hint="eastAsia"/>
        </w:rPr>
        <w:t xml:space="preserve">문헌 검색을 위해 </w:t>
      </w:r>
      <w:r w:rsidR="000470C7" w:rsidRPr="00445AF5">
        <w:rPr>
          <w:rFonts w:eastAsiaTheme="minorHAnsi" w:cs="AdvPTimes"/>
          <w:kern w:val="0"/>
          <w:szCs w:val="20"/>
        </w:rPr>
        <w:t>the Cochrane Back Review Group</w:t>
      </w:r>
      <w:r w:rsidR="00A72192">
        <w:rPr>
          <w:rFonts w:eastAsiaTheme="minorHAnsi" w:cs="AdvPTimes" w:hint="eastAsia"/>
          <w:kern w:val="0"/>
          <w:szCs w:val="20"/>
        </w:rPr>
        <w:t>[3</w:t>
      </w:r>
      <w:r w:rsidR="000470C7" w:rsidRPr="00445AF5">
        <w:rPr>
          <w:rFonts w:eastAsiaTheme="minorHAnsi" w:cs="AdvPTimes" w:hint="eastAsia"/>
          <w:kern w:val="0"/>
          <w:szCs w:val="20"/>
        </w:rPr>
        <w:t xml:space="preserve">]에서 추천하는 방법을 </w:t>
      </w:r>
      <w:r w:rsidR="00BB120B">
        <w:rPr>
          <w:rFonts w:eastAsiaTheme="minorHAnsi" w:cs="AdvPTimes" w:hint="eastAsia"/>
          <w:kern w:val="0"/>
          <w:szCs w:val="20"/>
        </w:rPr>
        <w:t>사용한다</w:t>
      </w:r>
      <w:r w:rsidR="000470C7" w:rsidRPr="00445AF5">
        <w:rPr>
          <w:rFonts w:eastAsiaTheme="minorHAnsi" w:cs="AdvPTimes" w:hint="eastAsia"/>
          <w:kern w:val="0"/>
          <w:szCs w:val="20"/>
        </w:rPr>
        <w:t>.</w:t>
      </w:r>
      <w:r w:rsidR="00143817">
        <w:rPr>
          <w:rFonts w:eastAsiaTheme="minorHAnsi" w:cs="AdvPTimes" w:hint="eastAsia"/>
          <w:kern w:val="0"/>
          <w:szCs w:val="20"/>
        </w:rPr>
        <w:t xml:space="preserve"> 총 </w:t>
      </w:r>
      <w:commentRangeStart w:id="16"/>
      <w:r w:rsidR="00332331">
        <w:rPr>
          <w:rFonts w:eastAsiaTheme="minorHAnsi" w:cs="AdvPTimes" w:hint="eastAsia"/>
          <w:kern w:val="0"/>
          <w:szCs w:val="20"/>
        </w:rPr>
        <w:t>82</w:t>
      </w:r>
      <w:commentRangeEnd w:id="16"/>
      <w:r w:rsidR="00C74FB5">
        <w:rPr>
          <w:rStyle w:val="a8"/>
        </w:rPr>
        <w:commentReference w:id="16"/>
      </w:r>
      <w:del w:id="17" w:author="김영문" w:date="2011-02-23T20:25:00Z">
        <w:r w:rsidR="00143817" w:rsidDel="00944097">
          <w:rPr>
            <w:rFonts w:eastAsiaTheme="minorHAnsi" w:cs="AdvPTimes" w:hint="eastAsia"/>
            <w:kern w:val="0"/>
            <w:szCs w:val="20"/>
          </w:rPr>
          <w:delText>77</w:delText>
        </w:r>
      </w:del>
      <w:r w:rsidR="00143817">
        <w:rPr>
          <w:rFonts w:eastAsiaTheme="minorHAnsi" w:cs="AdvPTimes" w:hint="eastAsia"/>
          <w:kern w:val="0"/>
          <w:szCs w:val="20"/>
        </w:rPr>
        <w:t>편의 문헌을 검색하였다.</w:t>
      </w:r>
    </w:p>
    <w:p w:rsidR="005E45C9" w:rsidRPr="005E45C9" w:rsidRDefault="005E45C9" w:rsidP="005E45C9">
      <w:pPr>
        <w:pStyle w:val="a6"/>
        <w:keepNext/>
        <w:rPr>
          <w:sz w:val="18"/>
        </w:rPr>
      </w:pPr>
      <w:r w:rsidRPr="005E45C9">
        <w:rPr>
          <w:sz w:val="18"/>
        </w:rPr>
        <w:t xml:space="preserve">표 </w:t>
      </w:r>
      <w:r w:rsidR="0018013C"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="0018013C" w:rsidRPr="005E45C9">
        <w:rPr>
          <w:sz w:val="18"/>
        </w:rPr>
        <w:fldChar w:fldCharType="separate"/>
      </w:r>
      <w:r w:rsidRPr="005E45C9">
        <w:rPr>
          <w:noProof/>
          <w:sz w:val="18"/>
        </w:rPr>
        <w:t>1</w:t>
      </w:r>
      <w:r w:rsidR="0018013C"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</w:t>
      </w:r>
      <w:proofErr w:type="spellStart"/>
      <w:r w:rsidRPr="005E45C9">
        <w:rPr>
          <w:rFonts w:hint="eastAsia"/>
          <w:sz w:val="18"/>
        </w:rPr>
        <w:t>검색어</w:t>
      </w:r>
      <w:proofErr w:type="spellEnd"/>
      <w:r w:rsidRPr="005E45C9">
        <w:rPr>
          <w:rFonts w:hint="eastAsia"/>
          <w:sz w:val="18"/>
        </w:rPr>
        <w:t xml:space="preserve"> 구성</w:t>
      </w:r>
    </w:p>
    <w:tbl>
      <w:tblPr>
        <w:tblStyle w:val="a5"/>
        <w:tblpPr w:leftFromText="142" w:rightFromText="142" w:vertAnchor="text" w:horzAnchor="margin" w:tblpY="209"/>
        <w:tblW w:w="0" w:type="auto"/>
        <w:tblLook w:val="04A0"/>
      </w:tblPr>
      <w:tblGrid>
        <w:gridCol w:w="4552"/>
        <w:gridCol w:w="4552"/>
      </w:tblGrid>
      <w:tr w:rsidR="00BB120B" w:rsidRPr="00445AF5" w:rsidTr="00BB120B">
        <w:trPr>
          <w:trHeight w:val="352"/>
        </w:trPr>
        <w:tc>
          <w:tcPr>
            <w:tcW w:w="4552" w:type="dxa"/>
          </w:tcPr>
          <w:p w:rsidR="00BB120B" w:rsidRPr="00445AF5" w:rsidRDefault="00BB120B" w:rsidP="00363D4C">
            <w:pPr>
              <w:jc w:val="center"/>
              <w:rPr>
                <w:rFonts w:eastAsiaTheme="minorHAnsi"/>
              </w:rPr>
            </w:pPr>
            <w:r w:rsidRPr="00445AF5">
              <w:rPr>
                <w:rFonts w:eastAsiaTheme="minorHAnsi" w:hint="eastAsia"/>
              </w:rPr>
              <w:t>기술과정</w:t>
            </w:r>
          </w:p>
        </w:tc>
        <w:tc>
          <w:tcPr>
            <w:tcW w:w="4552" w:type="dxa"/>
          </w:tcPr>
          <w:p w:rsidR="00BB120B" w:rsidRPr="00445AF5" w:rsidRDefault="00BB120B" w:rsidP="00363D4C">
            <w:pPr>
              <w:jc w:val="center"/>
              <w:rPr>
                <w:rFonts w:eastAsiaTheme="minorHAnsi"/>
              </w:rPr>
            </w:pPr>
            <w:r w:rsidRPr="00445AF5">
              <w:rPr>
                <w:rFonts w:eastAsiaTheme="minorHAnsi" w:hint="eastAsia"/>
              </w:rPr>
              <w:t>해부학적 특징 및 병리</w:t>
            </w:r>
          </w:p>
        </w:tc>
      </w:tr>
      <w:tr w:rsidR="00BB120B" w:rsidRPr="00445AF5" w:rsidTr="00BB120B">
        <w:trPr>
          <w:trHeight w:val="368"/>
        </w:trPr>
        <w:tc>
          <w:tcPr>
            <w:tcW w:w="4552" w:type="dxa"/>
          </w:tcPr>
          <w:p w:rsidR="00BB120B" w:rsidRPr="00363D4C" w:rsidRDefault="00363D4C" w:rsidP="00BB120B">
            <w:pPr>
              <w:rPr>
                <w:rFonts w:eastAsiaTheme="minorHAnsi"/>
              </w:rPr>
            </w:pPr>
            <w:proofErr w:type="spellStart"/>
            <w:r w:rsidRPr="00363D4C">
              <w:rPr>
                <w:rFonts w:eastAsiaTheme="minorHAnsi" w:hint="eastAsia"/>
              </w:rPr>
              <w:t>Diskectomy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/>
              </w:rPr>
            </w:pPr>
            <w:proofErr w:type="spellStart"/>
            <w:r w:rsidRPr="00363D4C">
              <w:rPr>
                <w:rFonts w:eastAsiaTheme="minorHAnsi" w:hint="eastAsia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Open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Lumbar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363D4C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Endoscopic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Microendoscopic</w:t>
            </w:r>
            <w:proofErr w:type="spellEnd"/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>L</w:t>
            </w:r>
            <w:r w:rsidRPr="00363D4C">
              <w:rPr>
                <w:rFonts w:eastAsiaTheme="minorHAnsi" w:cs="Arial"/>
                <w:color w:val="000000"/>
                <w:szCs w:val="20"/>
              </w:rPr>
              <w:t xml:space="preserve">umbar </w:t>
            </w:r>
            <w:proofErr w:type="spellStart"/>
            <w:r w:rsidRPr="00363D4C">
              <w:rPr>
                <w:rFonts w:eastAsiaTheme="minorHAnsi" w:cs="Arial"/>
                <w:color w:val="000000"/>
                <w:szCs w:val="20"/>
              </w:rPr>
              <w:t>discectomy</w:t>
            </w:r>
            <w:proofErr w:type="spellEnd"/>
          </w:p>
          <w:p w:rsidR="008C2A43" w:rsidRDefault="00363D4C" w:rsidP="008C2A43">
            <w:pPr>
              <w:rPr>
                <w:rFonts w:eastAsiaTheme="minorHAnsi" w:cs="Arial"/>
                <w:color w:val="000000"/>
                <w:szCs w:val="20"/>
              </w:rPr>
            </w:pP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Percutaneous</w:t>
            </w:r>
            <w:proofErr w:type="spellEnd"/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 w:rsidR="008C2A43" w:rsidRPr="00363D4C">
              <w:rPr>
                <w:rFonts w:eastAsiaTheme="minorHAnsi" w:cs="Arial" w:hint="eastAsia"/>
                <w:color w:val="000000"/>
                <w:szCs w:val="20"/>
              </w:rPr>
              <w:t xml:space="preserve">endoscopic </w:t>
            </w:r>
            <w:proofErr w:type="spellStart"/>
            <w:r w:rsidR="008C2A43"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143817" w:rsidRDefault="008C2A43" w:rsidP="00143817">
            <w:pPr>
              <w:rPr>
                <w:rFonts w:eastAsiaTheme="minorHAnsi" w:cs="Arial"/>
                <w:color w:val="000000"/>
                <w:szCs w:val="20"/>
              </w:rPr>
            </w:pPr>
            <w:r w:rsidRPr="008C2A43">
              <w:rPr>
                <w:rFonts w:eastAsiaTheme="minorHAnsi" w:cs="Arial"/>
                <w:color w:val="000000"/>
                <w:szCs w:val="20"/>
              </w:rPr>
              <w:t>Minimally invasive technique</w:t>
            </w:r>
          </w:p>
        </w:tc>
        <w:tc>
          <w:tcPr>
            <w:tcW w:w="4552" w:type="dxa"/>
          </w:tcPr>
          <w:p w:rsidR="00BB120B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S</w:t>
            </w:r>
            <w:r>
              <w:rPr>
                <w:rFonts w:eastAsiaTheme="minorHAnsi" w:hint="eastAsia"/>
              </w:rPr>
              <w:t>ciatica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B</w:t>
            </w:r>
            <w:r>
              <w:rPr>
                <w:rFonts w:eastAsiaTheme="minorHAnsi" w:hint="eastAsia"/>
              </w:rPr>
              <w:t>ack pain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Low back pain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Disk</w:t>
            </w:r>
          </w:p>
          <w:p w:rsidR="00363D4C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Disc</w:t>
            </w:r>
          </w:p>
          <w:p w:rsidR="008C2A43" w:rsidRDefault="008C2A43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Lumbar disc</w:t>
            </w:r>
          </w:p>
          <w:p w:rsidR="00363D4C" w:rsidRPr="00445AF5" w:rsidRDefault="00363D4C" w:rsidP="00BB120B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Lumbar herniated </w:t>
            </w:r>
            <w:proofErr w:type="spellStart"/>
            <w:r>
              <w:rPr>
                <w:rFonts w:eastAsiaTheme="minorHAnsi" w:hint="eastAsia"/>
              </w:rPr>
              <w:t>intervertebral</w:t>
            </w:r>
            <w:proofErr w:type="spellEnd"/>
            <w:r>
              <w:rPr>
                <w:rFonts w:eastAsiaTheme="minorHAnsi" w:hint="eastAsia"/>
              </w:rPr>
              <w:t xml:space="preserve"> disc</w:t>
            </w:r>
          </w:p>
        </w:tc>
      </w:tr>
    </w:tbl>
    <w:p w:rsidR="00A81810" w:rsidRPr="00445AF5" w:rsidRDefault="00A81810">
      <w:pPr>
        <w:rPr>
          <w:rFonts w:eastAsiaTheme="minorHAnsi"/>
        </w:rPr>
      </w:pPr>
    </w:p>
    <w:p w:rsidR="006753ED" w:rsidRPr="00445AF5" w:rsidRDefault="006753ED">
      <w:pPr>
        <w:rPr>
          <w:rFonts w:eastAsiaTheme="minorHAnsi"/>
          <w:b/>
        </w:rPr>
      </w:pPr>
      <w:r w:rsidRPr="00445AF5">
        <w:rPr>
          <w:rFonts w:eastAsiaTheme="minorHAnsi" w:hint="eastAsia"/>
          <w:b/>
        </w:rPr>
        <w:t>문헌선택</w:t>
      </w:r>
      <w:del w:id="18" w:author="Inje University Medical College" w:date="2011-02-23T19:40:00Z">
        <w:r w:rsidRPr="00445AF5" w:rsidDel="00A07771">
          <w:rPr>
            <w:rFonts w:eastAsiaTheme="minorHAnsi" w:hint="eastAsia"/>
            <w:b/>
          </w:rPr>
          <w:delText>기준</w:delText>
        </w:r>
      </w:del>
    </w:p>
    <w:p w:rsidR="000470C7" w:rsidRPr="00445AF5" w:rsidRDefault="009127FE" w:rsidP="006753ED">
      <w:pPr>
        <w:rPr>
          <w:rFonts w:eastAsiaTheme="minorHAnsi"/>
        </w:rPr>
      </w:pPr>
      <w:r w:rsidRPr="00445AF5">
        <w:rPr>
          <w:rFonts w:eastAsiaTheme="minorHAnsi" w:hint="eastAsia"/>
        </w:rPr>
        <w:t xml:space="preserve">  </w:t>
      </w:r>
      <w:r w:rsidR="004157B0" w:rsidRPr="00445AF5">
        <w:rPr>
          <w:rFonts w:eastAsiaTheme="minorHAnsi" w:hint="eastAsia"/>
        </w:rPr>
        <w:t>언어는</w:t>
      </w:r>
      <w:r w:rsidR="004157B0" w:rsidRPr="00445AF5">
        <w:rPr>
          <w:rFonts w:eastAsiaTheme="minorHAnsi"/>
        </w:rPr>
        <w:t xml:space="preserve"> 영어로 된 논문으로 제한</w:t>
      </w:r>
      <w:ins w:id="19" w:author="김영문" w:date="2011-02-23T20:25:00Z">
        <w:r w:rsidR="00944097">
          <w:rPr>
            <w:rFonts w:eastAsiaTheme="minorHAnsi" w:hint="eastAsia"/>
          </w:rPr>
          <w:t>하였다</w:t>
        </w:r>
      </w:ins>
      <w:del w:id="20" w:author="김영문" w:date="2011-02-23T20:25:00Z">
        <w:r w:rsidR="000470C7" w:rsidRPr="00445AF5" w:rsidDel="00944097">
          <w:rPr>
            <w:rFonts w:eastAsiaTheme="minorHAnsi" w:hint="eastAsia"/>
          </w:rPr>
          <w:delText>한다</w:delText>
        </w:r>
      </w:del>
      <w:r w:rsidR="004157B0" w:rsidRPr="00445AF5">
        <w:rPr>
          <w:rFonts w:eastAsiaTheme="minorHAnsi"/>
        </w:rPr>
        <w:t>.</w:t>
      </w:r>
      <w:r w:rsidR="004157B0" w:rsidRPr="00445AF5">
        <w:rPr>
          <w:rFonts w:eastAsiaTheme="minorHAnsi" w:hint="eastAsia"/>
        </w:rPr>
        <w:t xml:space="preserve"> </w:t>
      </w:r>
      <w:del w:id="21" w:author="김영문" w:date="2011-02-23T20:49:00Z">
        <w:r w:rsidR="004157B0" w:rsidRPr="00445AF5" w:rsidDel="00332331">
          <w:rPr>
            <w:rFonts w:eastAsiaTheme="minorHAnsi" w:hint="eastAsia"/>
          </w:rPr>
          <w:delText>연구방식은 prospective study, clinical tria</w:delText>
        </w:r>
        <w:r w:rsidR="00986AFB" w:rsidRPr="00445AF5" w:rsidDel="00332331">
          <w:rPr>
            <w:rFonts w:eastAsiaTheme="minorHAnsi" w:hint="eastAsia"/>
          </w:rPr>
          <w:delText xml:space="preserve">l, </w:delText>
        </w:r>
        <w:commentRangeStart w:id="22"/>
        <w:r w:rsidR="00986AFB" w:rsidRPr="00445AF5" w:rsidDel="00332331">
          <w:rPr>
            <w:rFonts w:eastAsiaTheme="minorHAnsi" w:hint="eastAsia"/>
          </w:rPr>
          <w:delText>retrospective study + cohort</w:delText>
        </w:r>
        <w:commentRangeEnd w:id="22"/>
        <w:r w:rsidR="00E6289A" w:rsidDel="00332331">
          <w:rPr>
            <w:rStyle w:val="a8"/>
          </w:rPr>
          <w:commentReference w:id="22"/>
        </w:r>
        <w:r w:rsidR="00986AFB" w:rsidRPr="00445AF5" w:rsidDel="00332331">
          <w:rPr>
            <w:rFonts w:eastAsiaTheme="minorHAnsi" w:hint="eastAsia"/>
          </w:rPr>
          <w:delText>로 제한</w:delText>
        </w:r>
      </w:del>
      <w:del w:id="23" w:author="김영문" w:date="2011-02-23T20:25:00Z">
        <w:r w:rsidR="000470C7" w:rsidRPr="00445AF5" w:rsidDel="00944097">
          <w:rPr>
            <w:rFonts w:eastAsiaTheme="minorHAnsi" w:hint="eastAsia"/>
          </w:rPr>
          <w:delText>한다</w:delText>
        </w:r>
      </w:del>
      <w:del w:id="24" w:author="김영문" w:date="2011-02-23T20:49:00Z">
        <w:r w:rsidR="00986AFB" w:rsidRPr="00445AF5" w:rsidDel="00332331">
          <w:rPr>
            <w:rFonts w:eastAsiaTheme="minorHAnsi" w:hint="eastAsia"/>
          </w:rPr>
          <w:delText>. 환자 선택은 다음과 같은 기준으로 제한</w:delText>
        </w:r>
      </w:del>
      <w:del w:id="25" w:author="김영문" w:date="2011-02-23T20:26:00Z">
        <w:r w:rsidR="000470C7" w:rsidRPr="00445AF5" w:rsidDel="00944097">
          <w:rPr>
            <w:rFonts w:eastAsiaTheme="minorHAnsi" w:hint="eastAsia"/>
          </w:rPr>
          <w:delText>한다</w:delText>
        </w:r>
      </w:del>
      <w:del w:id="26" w:author="김영문" w:date="2011-02-23T20:49:00Z">
        <w:r w:rsidR="00986AFB" w:rsidRPr="00445AF5" w:rsidDel="00332331">
          <w:rPr>
            <w:rFonts w:eastAsiaTheme="minorHAnsi" w:hint="eastAsia"/>
          </w:rPr>
          <w:delText xml:space="preserve"> </w:delText>
        </w:r>
      </w:del>
      <w:r w:rsidR="00986AFB" w:rsidRPr="00445AF5">
        <w:rPr>
          <w:rFonts w:eastAsiaTheme="minorHAnsi" w:hint="eastAsia"/>
        </w:rPr>
        <w:t>(표2).</w:t>
      </w:r>
      <w:r w:rsidR="00BB120B">
        <w:rPr>
          <w:rFonts w:eastAsiaTheme="minorHAnsi" w:hint="eastAsia"/>
        </w:rPr>
        <w:t xml:space="preserve"> </w:t>
      </w:r>
      <w:r w:rsidR="000470C7" w:rsidRPr="00445AF5">
        <w:rPr>
          <w:rFonts w:eastAsiaTheme="minorHAnsi"/>
        </w:rPr>
        <w:t>VAS</w:t>
      </w:r>
      <w:r w:rsidR="00A72192">
        <w:rPr>
          <w:rFonts w:eastAsiaTheme="minorHAnsi" w:hint="eastAsia"/>
        </w:rPr>
        <w:t>[4</w:t>
      </w:r>
      <w:r w:rsidR="00445AF5" w:rsidRPr="00445AF5">
        <w:rPr>
          <w:rFonts w:eastAsiaTheme="minorHAnsi" w:hint="eastAsia"/>
        </w:rPr>
        <w:t>]</w:t>
      </w:r>
      <w:r w:rsidR="000470C7" w:rsidRPr="00445AF5">
        <w:rPr>
          <w:rFonts w:eastAsiaTheme="minorHAnsi"/>
        </w:rPr>
        <w:t xml:space="preserve">, </w:t>
      </w:r>
      <w:proofErr w:type="spellStart"/>
      <w:r w:rsidR="000470C7" w:rsidRPr="00445AF5">
        <w:rPr>
          <w:rFonts w:eastAsiaTheme="minorHAnsi"/>
        </w:rPr>
        <w:t>Macnab</w:t>
      </w:r>
      <w:proofErr w:type="spellEnd"/>
      <w:r w:rsidR="00A72192">
        <w:rPr>
          <w:rFonts w:eastAsiaTheme="minorHAnsi" w:hint="eastAsia"/>
        </w:rPr>
        <w:t>[5</w:t>
      </w:r>
      <w:r w:rsidR="00445AF5" w:rsidRPr="00445AF5">
        <w:rPr>
          <w:rFonts w:eastAsiaTheme="minorHAnsi" w:hint="eastAsia"/>
        </w:rPr>
        <w:t>]</w:t>
      </w:r>
      <w:r w:rsidR="000470C7" w:rsidRPr="00445AF5">
        <w:rPr>
          <w:rFonts w:eastAsiaTheme="minorHAnsi"/>
        </w:rPr>
        <w:t>, 합병증</w:t>
      </w:r>
      <w:r w:rsidR="00A72192">
        <w:rPr>
          <w:rFonts w:eastAsiaTheme="minorHAnsi" w:hint="eastAsia"/>
        </w:rPr>
        <w:t>[6</w:t>
      </w:r>
      <w:r w:rsidR="00445AF5" w:rsidRPr="00445AF5">
        <w:rPr>
          <w:rFonts w:eastAsiaTheme="minorHAnsi" w:hint="eastAsia"/>
        </w:rPr>
        <w:t>]</w:t>
      </w:r>
      <w:r w:rsidR="000470C7" w:rsidRPr="00445AF5">
        <w:rPr>
          <w:rFonts w:eastAsiaTheme="minorHAnsi"/>
        </w:rPr>
        <w:t xml:space="preserve"> 발생 수에 대한 기준</w:t>
      </w:r>
      <w:r w:rsidR="000470C7" w:rsidRPr="00445AF5">
        <w:rPr>
          <w:rFonts w:eastAsiaTheme="minorHAnsi" w:hint="eastAsia"/>
        </w:rPr>
        <w:t xml:space="preserve">으로 VAS의 평균값과 표준편차 값이 함께 있는 문헌 또는 </w:t>
      </w:r>
      <w:proofErr w:type="spellStart"/>
      <w:r w:rsidR="000470C7" w:rsidRPr="00445AF5">
        <w:rPr>
          <w:rFonts w:eastAsiaTheme="minorHAnsi" w:hint="eastAsia"/>
        </w:rPr>
        <w:t>Macnab</w:t>
      </w:r>
      <w:proofErr w:type="spellEnd"/>
      <w:r w:rsidR="000470C7" w:rsidRPr="00445AF5">
        <w:rPr>
          <w:rFonts w:eastAsiaTheme="minorHAnsi" w:hint="eastAsia"/>
        </w:rPr>
        <w:t xml:space="preserve"> 수치를 제시하는 문헌 또는 합병증 발생 수를 다룬 </w:t>
      </w:r>
      <w:ins w:id="27" w:author="김영문" w:date="2011-02-23T21:01:00Z">
        <w:r w:rsidR="003F576E">
          <w:rPr>
            <w:rFonts w:eastAsiaTheme="minorHAnsi" w:hint="eastAsia"/>
          </w:rPr>
          <w:t>문헌</w:t>
        </w:r>
      </w:ins>
      <w:del w:id="28" w:author="김영문" w:date="2011-02-23T21:01:00Z">
        <w:r w:rsidR="000470C7" w:rsidRPr="00445AF5" w:rsidDel="003F576E">
          <w:rPr>
            <w:rFonts w:eastAsiaTheme="minorHAnsi" w:hint="eastAsia"/>
          </w:rPr>
          <w:delText>논문</w:delText>
        </w:r>
      </w:del>
      <w:r w:rsidR="000470C7" w:rsidRPr="00445AF5">
        <w:rPr>
          <w:rFonts w:eastAsiaTheme="minorHAnsi" w:hint="eastAsia"/>
        </w:rPr>
        <w:t>으로 선택</w:t>
      </w:r>
      <w:ins w:id="29" w:author="김영문" w:date="2011-02-23T20:51:00Z">
        <w:r w:rsidR="00332331">
          <w:rPr>
            <w:rFonts w:eastAsiaTheme="minorHAnsi" w:hint="eastAsia"/>
          </w:rPr>
          <w:t>하였다</w:t>
        </w:r>
      </w:ins>
      <w:del w:id="30" w:author="김영문" w:date="2011-02-23T20:51:00Z">
        <w:r w:rsidR="000470C7" w:rsidRPr="00445AF5" w:rsidDel="00332331">
          <w:rPr>
            <w:rFonts w:eastAsiaTheme="minorHAnsi" w:hint="eastAsia"/>
          </w:rPr>
          <w:delText>한다</w:delText>
        </w:r>
      </w:del>
      <w:r w:rsidR="000470C7" w:rsidRPr="00445AF5">
        <w:rPr>
          <w:rFonts w:eastAsiaTheme="minorHAnsi" w:hint="eastAsia"/>
        </w:rPr>
        <w:t xml:space="preserve">. </w:t>
      </w:r>
      <w:r w:rsidR="005E45C9">
        <w:rPr>
          <w:rFonts w:eastAsiaTheme="minorHAnsi" w:hint="eastAsia"/>
        </w:rPr>
        <w:t xml:space="preserve">검색된 </w:t>
      </w:r>
      <w:ins w:id="31" w:author="김영문" w:date="2011-02-23T20:26:00Z">
        <w:r w:rsidR="00944097">
          <w:rPr>
            <w:rFonts w:eastAsiaTheme="minorHAnsi" w:hint="eastAsia"/>
          </w:rPr>
          <w:t>8</w:t>
        </w:r>
      </w:ins>
      <w:ins w:id="32" w:author="김영문" w:date="2011-02-23T20:51:00Z">
        <w:r w:rsidR="00332331">
          <w:rPr>
            <w:rFonts w:eastAsiaTheme="minorHAnsi" w:hint="eastAsia"/>
          </w:rPr>
          <w:t>2</w:t>
        </w:r>
      </w:ins>
      <w:del w:id="33" w:author="김영문" w:date="2011-02-23T20:26:00Z">
        <w:r w:rsidR="005E45C9" w:rsidDel="00944097">
          <w:rPr>
            <w:rFonts w:eastAsiaTheme="minorHAnsi" w:hint="eastAsia"/>
          </w:rPr>
          <w:delText>77</w:delText>
        </w:r>
      </w:del>
      <w:r w:rsidR="005E45C9">
        <w:rPr>
          <w:rFonts w:eastAsiaTheme="minorHAnsi" w:hint="eastAsia"/>
        </w:rPr>
        <w:t>편의 문헌 중 선</w:t>
      </w:r>
      <w:r w:rsidR="000470C7" w:rsidRPr="00445AF5">
        <w:rPr>
          <w:rFonts w:eastAsiaTheme="minorHAnsi" w:hint="eastAsia"/>
        </w:rPr>
        <w:t xml:space="preserve">택기준에 해당되며 </w:t>
      </w:r>
      <w:commentRangeStart w:id="34"/>
      <w:r w:rsidR="000470C7" w:rsidRPr="00445AF5">
        <w:rPr>
          <w:rFonts w:eastAsiaTheme="minorHAnsi" w:hint="eastAsia"/>
        </w:rPr>
        <w:t xml:space="preserve">VAS의 평균값과 표준편차 값이 </w:t>
      </w:r>
      <w:proofErr w:type="spellStart"/>
      <w:r w:rsidR="000470C7" w:rsidRPr="00445AF5">
        <w:rPr>
          <w:rFonts w:eastAsiaTheme="minorHAnsi" w:hint="eastAsia"/>
        </w:rPr>
        <w:t>함께있는</w:t>
      </w:r>
      <w:proofErr w:type="spellEnd"/>
      <w:r w:rsidR="000470C7" w:rsidRPr="00445AF5">
        <w:rPr>
          <w:rFonts w:eastAsiaTheme="minorHAnsi" w:hint="eastAsia"/>
        </w:rPr>
        <w:t xml:space="preserve"> 문헌은 총 8편, </w:t>
      </w:r>
      <w:proofErr w:type="spellStart"/>
      <w:r w:rsidR="000470C7" w:rsidRPr="00445AF5">
        <w:rPr>
          <w:rFonts w:eastAsiaTheme="minorHAnsi" w:hint="eastAsia"/>
        </w:rPr>
        <w:t>Macnab</w:t>
      </w:r>
      <w:proofErr w:type="spellEnd"/>
      <w:r w:rsidR="000470C7" w:rsidRPr="00445AF5">
        <w:rPr>
          <w:rFonts w:eastAsiaTheme="minorHAnsi" w:hint="eastAsia"/>
        </w:rPr>
        <w:t xml:space="preserve"> 수치를 제시하는 문헌은 총 </w:t>
      </w:r>
      <w:ins w:id="35" w:author="김영문" w:date="2011-02-23T20:44:00Z">
        <w:r w:rsidR="00332331">
          <w:rPr>
            <w:rFonts w:eastAsiaTheme="minorHAnsi" w:hint="eastAsia"/>
          </w:rPr>
          <w:t>9</w:t>
        </w:r>
      </w:ins>
      <w:del w:id="36" w:author="김영문" w:date="2011-02-23T20:44:00Z">
        <w:r w:rsidR="000470C7" w:rsidRPr="00445AF5" w:rsidDel="00332331">
          <w:rPr>
            <w:rFonts w:eastAsiaTheme="minorHAnsi" w:hint="eastAsia"/>
          </w:rPr>
          <w:delText>10</w:delText>
        </w:r>
      </w:del>
      <w:r w:rsidR="000470C7" w:rsidRPr="00445AF5">
        <w:rPr>
          <w:rFonts w:eastAsiaTheme="minorHAnsi" w:hint="eastAsia"/>
        </w:rPr>
        <w:t xml:space="preserve">편, 합병증 발생 수를 다룬 문헌은 12편이 </w:t>
      </w:r>
      <w:commentRangeEnd w:id="34"/>
      <w:r w:rsidR="00E6289A">
        <w:rPr>
          <w:rStyle w:val="a8"/>
        </w:rPr>
        <w:commentReference w:id="34"/>
      </w:r>
      <w:r w:rsidR="000470C7" w:rsidRPr="00445AF5">
        <w:rPr>
          <w:rFonts w:eastAsiaTheme="minorHAnsi" w:hint="eastAsia"/>
        </w:rPr>
        <w:t>선택되었다.</w:t>
      </w:r>
    </w:p>
    <w:p w:rsidR="005E45C9" w:rsidRPr="005E45C9" w:rsidRDefault="005E45C9" w:rsidP="005E45C9">
      <w:pPr>
        <w:pStyle w:val="a6"/>
        <w:keepNext/>
        <w:rPr>
          <w:sz w:val="18"/>
        </w:rPr>
      </w:pPr>
      <w:r w:rsidRPr="005E45C9">
        <w:rPr>
          <w:sz w:val="18"/>
        </w:rPr>
        <w:t xml:space="preserve">표 </w:t>
      </w:r>
      <w:r w:rsidR="0018013C"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="0018013C" w:rsidRPr="005E45C9">
        <w:rPr>
          <w:sz w:val="18"/>
        </w:rPr>
        <w:fldChar w:fldCharType="separate"/>
      </w:r>
      <w:r w:rsidRPr="005E45C9">
        <w:rPr>
          <w:noProof/>
          <w:sz w:val="18"/>
        </w:rPr>
        <w:t>2</w:t>
      </w:r>
      <w:r w:rsidR="0018013C"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환자선택기준</w:t>
      </w:r>
    </w:p>
    <w:tbl>
      <w:tblPr>
        <w:tblStyle w:val="a5"/>
        <w:tblpPr w:leftFromText="142" w:rightFromText="142" w:vertAnchor="text" w:horzAnchor="margin" w:tblpXSpec="right" w:tblpY="128"/>
        <w:tblW w:w="0" w:type="auto"/>
        <w:tblLook w:val="04A0"/>
      </w:tblPr>
      <w:tblGrid>
        <w:gridCol w:w="9224"/>
      </w:tblGrid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(1) 포함기준</w:t>
            </w:r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 xml:space="preserve">- 요추 </w:t>
            </w:r>
            <w:proofErr w:type="spellStart"/>
            <w:r w:rsidRPr="00445AF5">
              <w:rPr>
                <w:rFonts w:eastAsiaTheme="minorHAnsi"/>
              </w:rPr>
              <w:t>추간판</w:t>
            </w:r>
            <w:proofErr w:type="spellEnd"/>
            <w:r w:rsidRPr="00445AF5">
              <w:rPr>
                <w:rFonts w:eastAsiaTheme="minorHAnsi"/>
              </w:rPr>
              <w:t xml:space="preserve"> </w:t>
            </w:r>
            <w:proofErr w:type="spellStart"/>
            <w:r w:rsidRPr="00445AF5">
              <w:rPr>
                <w:rFonts w:eastAsiaTheme="minorHAnsi"/>
              </w:rPr>
              <w:t>탈출증으로</w:t>
            </w:r>
            <w:proofErr w:type="spellEnd"/>
            <w:r w:rsidRPr="00445AF5">
              <w:rPr>
                <w:rFonts w:eastAsiaTheme="minorHAnsi"/>
              </w:rPr>
              <w:t xml:space="preserve"> 인한 하지 </w:t>
            </w:r>
            <w:proofErr w:type="spellStart"/>
            <w:r w:rsidRPr="00445AF5">
              <w:rPr>
                <w:rFonts w:eastAsiaTheme="minorHAnsi"/>
              </w:rPr>
              <w:t>방사통을</w:t>
            </w:r>
            <w:proofErr w:type="spellEnd"/>
            <w:r w:rsidRPr="00445AF5">
              <w:rPr>
                <w:rFonts w:eastAsiaTheme="minorHAnsi"/>
              </w:rPr>
              <w:t xml:space="preserve"> 치료하기 위해 최소 4주 이상 보존적 치료를 했음에도 통증이 계속 있는 환자, 혹은 기간과 관계없이 빠르게 진행하는 신경학적 증상, 참을 수 없는 통증을 가진 환자이다.</w:t>
            </w:r>
          </w:p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 xml:space="preserve">- 척추의 </w:t>
            </w:r>
            <w:proofErr w:type="spellStart"/>
            <w:r w:rsidRPr="00445AF5">
              <w:rPr>
                <w:rFonts w:eastAsiaTheme="minorHAnsi"/>
              </w:rPr>
              <w:t>병변이</w:t>
            </w:r>
            <w:proofErr w:type="spellEnd"/>
            <w:r w:rsidRPr="00445AF5">
              <w:rPr>
                <w:rFonts w:eastAsiaTheme="minorHAnsi"/>
              </w:rPr>
              <w:t xml:space="preserve"> 한곳만 존재한다. </w:t>
            </w:r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(2) 제외기준</w:t>
            </w:r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수술 후 재발환자는 제외한다.</w:t>
            </w:r>
          </w:p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다른 척추질환을 가진 환자는 제외한다.</w:t>
            </w:r>
          </w:p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 xml:space="preserve">- 과거에 척추수술을 경험한 환자는 제외한다. </w:t>
            </w:r>
          </w:p>
        </w:tc>
      </w:tr>
    </w:tbl>
    <w:p w:rsidR="005E45C9" w:rsidRDefault="005E45C9" w:rsidP="004157B0">
      <w:pPr>
        <w:rPr>
          <w:rFonts w:eastAsiaTheme="minorHAnsi"/>
          <w:b/>
        </w:rPr>
      </w:pPr>
    </w:p>
    <w:p w:rsidR="004157B0" w:rsidRPr="00445AF5" w:rsidDel="00332331" w:rsidRDefault="004157B0" w:rsidP="004157B0">
      <w:pPr>
        <w:rPr>
          <w:del w:id="37" w:author="김영문" w:date="2011-02-23T20:52:00Z"/>
          <w:rFonts w:eastAsiaTheme="minorHAnsi"/>
          <w:b/>
        </w:rPr>
      </w:pPr>
      <w:del w:id="38" w:author="김영문" w:date="2011-02-23T20:52:00Z">
        <w:r w:rsidRPr="00445AF5" w:rsidDel="00332331">
          <w:rPr>
            <w:rFonts w:eastAsiaTheme="minorHAnsi" w:hint="eastAsia"/>
            <w:b/>
          </w:rPr>
          <w:delText>문헌</w:delText>
        </w:r>
      </w:del>
      <w:ins w:id="39" w:author="Inje University Medical College" w:date="2011-02-23T19:41:00Z">
        <w:del w:id="40" w:author="김영문" w:date="2011-02-23T20:52:00Z">
          <w:r w:rsidR="00A07771" w:rsidDel="00332331">
            <w:rPr>
              <w:rFonts w:eastAsiaTheme="minorHAnsi" w:hint="eastAsia"/>
              <w:b/>
            </w:rPr>
            <w:delText>의</w:delText>
          </w:r>
        </w:del>
      </w:ins>
      <w:del w:id="41" w:author="김영문" w:date="2011-02-23T20:52:00Z">
        <w:r w:rsidRPr="00445AF5" w:rsidDel="00332331">
          <w:rPr>
            <w:rFonts w:eastAsiaTheme="minorHAnsi" w:hint="eastAsia"/>
            <w:b/>
          </w:rPr>
          <w:delText xml:space="preserve"> 질 평가</w:delText>
        </w:r>
        <w:r w:rsidRPr="00445AF5" w:rsidDel="00332331">
          <w:rPr>
            <w:rFonts w:eastAsiaTheme="minorHAnsi" w:hint="eastAsia"/>
            <w:b/>
          </w:rPr>
          <w:delText xml:space="preserve"> 및 자료추출</w:delText>
        </w:r>
      </w:del>
    </w:p>
    <w:p w:rsidR="004157B0" w:rsidRPr="00445AF5" w:rsidDel="00332331" w:rsidRDefault="000470C7" w:rsidP="000470C7">
      <w:pPr>
        <w:rPr>
          <w:del w:id="42" w:author="김영문" w:date="2011-02-23T20:52:00Z"/>
          <w:rFonts w:eastAsiaTheme="minorHAnsi"/>
          <w:b/>
        </w:rPr>
      </w:pPr>
      <w:del w:id="43" w:author="김영문" w:date="2011-02-23T20:52:00Z">
        <w:r w:rsidRPr="00445AF5" w:rsidDel="00332331">
          <w:rPr>
            <w:rFonts w:eastAsiaTheme="minorHAnsi" w:hint="eastAsia"/>
          </w:rPr>
          <w:delText xml:space="preserve">  </w:delText>
        </w:r>
        <w:r w:rsidR="004157B0" w:rsidRPr="00445AF5" w:rsidDel="00332331">
          <w:rPr>
            <w:rFonts w:eastAsiaTheme="minorHAnsi" w:hint="eastAsia"/>
          </w:rPr>
          <w:delText xml:space="preserve">문헌들은 다음과 같은 방법으로 질을 </w:delText>
        </w:r>
        <w:commentRangeStart w:id="44"/>
        <w:r w:rsidR="004157B0" w:rsidRPr="00445AF5" w:rsidDel="00332331">
          <w:rPr>
            <w:rFonts w:eastAsiaTheme="minorHAnsi" w:hint="eastAsia"/>
          </w:rPr>
          <w:delText>평가</w:delText>
        </w:r>
        <w:commentRangeEnd w:id="44"/>
        <w:r w:rsidR="00E6289A" w:rsidDel="00332331">
          <w:rPr>
            <w:rStyle w:val="a8"/>
          </w:rPr>
          <w:commentReference w:id="44"/>
        </w:r>
        <w:r w:rsidR="004157B0" w:rsidRPr="00445AF5" w:rsidDel="00332331">
          <w:rPr>
            <w:rFonts w:eastAsiaTheme="minorHAnsi" w:hint="eastAsia"/>
          </w:rPr>
          <w:delText xml:space="preserve">하였다. 1)연구방식 : prospective study, clinical trial </w:delText>
        </w:r>
        <w:r w:rsidR="004157B0" w:rsidRPr="00445AF5" w:rsidDel="00332331">
          <w:rPr>
            <w:rFonts w:eastAsiaTheme="minorHAnsi"/>
          </w:rPr>
          <w:delText>–</w:delText>
        </w:r>
        <w:r w:rsidR="004157B0" w:rsidRPr="00445AF5" w:rsidDel="00332331">
          <w:rPr>
            <w:rFonts w:eastAsiaTheme="minorHAnsi" w:hint="eastAsia"/>
          </w:rPr>
          <w:delText xml:space="preserve"> 1점, retrospective study + cohort </w:delText>
        </w:r>
        <w:r w:rsidR="004157B0" w:rsidRPr="00445AF5" w:rsidDel="00332331">
          <w:rPr>
            <w:rFonts w:eastAsiaTheme="minorHAnsi"/>
          </w:rPr>
          <w:delText>–</w:delText>
        </w:r>
        <w:r w:rsidR="004157B0" w:rsidRPr="00445AF5" w:rsidDel="00332331">
          <w:rPr>
            <w:rFonts w:eastAsiaTheme="minorHAnsi" w:hint="eastAsia"/>
          </w:rPr>
          <w:delText xml:space="preserve"> 0.8점, retrospective study </w:delText>
        </w:r>
        <w:r w:rsidR="004157B0" w:rsidRPr="00445AF5" w:rsidDel="00332331">
          <w:rPr>
            <w:rFonts w:eastAsiaTheme="minorHAnsi"/>
          </w:rPr>
          <w:delText>–</w:delText>
        </w:r>
        <w:r w:rsidR="004157B0" w:rsidRPr="00445AF5" w:rsidDel="00332331">
          <w:rPr>
            <w:rFonts w:eastAsiaTheme="minorHAnsi" w:hint="eastAsia"/>
          </w:rPr>
          <w:delText xml:space="preserve"> 0.6점</w:delText>
        </w:r>
        <w:r w:rsidR="004157B0" w:rsidRPr="00445AF5" w:rsidDel="00332331">
          <w:rPr>
            <w:rFonts w:eastAsiaTheme="minorHAnsi" w:hint="eastAsia"/>
            <w:b/>
          </w:rPr>
          <w:delText xml:space="preserve"> </w:delText>
        </w:r>
        <w:r w:rsidR="004157B0" w:rsidRPr="00445AF5" w:rsidDel="00332331">
          <w:rPr>
            <w:rFonts w:eastAsiaTheme="minorHAnsi" w:hint="eastAsia"/>
          </w:rPr>
          <w:delText xml:space="preserve">2)저널등급 : JAMA, NEJM, lancet </w:delText>
        </w:r>
        <w:r w:rsidR="004157B0" w:rsidRPr="00445AF5" w:rsidDel="00332331">
          <w:rPr>
            <w:rFonts w:eastAsiaTheme="minorHAnsi"/>
          </w:rPr>
          <w:delText>–</w:delText>
        </w:r>
        <w:r w:rsidR="004157B0" w:rsidRPr="00445AF5" w:rsidDel="00332331">
          <w:rPr>
            <w:rFonts w:eastAsiaTheme="minorHAnsi" w:hint="eastAsia"/>
          </w:rPr>
          <w:delText xml:space="preserve"> 1점, 일반적인 SCI </w:delText>
        </w:r>
        <w:r w:rsidR="004157B0" w:rsidRPr="00445AF5" w:rsidDel="00332331">
          <w:rPr>
            <w:rFonts w:eastAsiaTheme="minorHAnsi"/>
          </w:rPr>
          <w:delText>–</w:delText>
        </w:r>
        <w:r w:rsidR="004157B0" w:rsidRPr="00445AF5" w:rsidDel="00332331">
          <w:rPr>
            <w:rFonts w:eastAsiaTheme="minorHAnsi" w:hint="eastAsia"/>
          </w:rPr>
          <w:delText xml:space="preserve"> 0.8점, 국내, 기타 </w:delText>
        </w:r>
        <w:r w:rsidR="004157B0" w:rsidRPr="00445AF5" w:rsidDel="00332331">
          <w:rPr>
            <w:rFonts w:eastAsiaTheme="minorHAnsi"/>
          </w:rPr>
          <w:delText>–</w:delText>
        </w:r>
        <w:r w:rsidR="004157B0" w:rsidRPr="00445AF5" w:rsidDel="00332331">
          <w:rPr>
            <w:rFonts w:eastAsiaTheme="minorHAnsi" w:hint="eastAsia"/>
          </w:rPr>
          <w:delText xml:space="preserve"> 0.6점</w:delText>
        </w:r>
        <w:r w:rsidRPr="00445AF5" w:rsidDel="00332331">
          <w:rPr>
            <w:rFonts w:eastAsiaTheme="minorHAnsi" w:hint="eastAsia"/>
            <w:b/>
          </w:rPr>
          <w:delText>.</w:delText>
        </w:r>
        <w:r w:rsidR="004157B0" w:rsidRPr="00445AF5" w:rsidDel="00332331">
          <w:rPr>
            <w:rFonts w:eastAsiaTheme="minorHAnsi" w:hint="eastAsia"/>
            <w:b/>
          </w:rPr>
          <w:delText xml:space="preserve"> </w:delText>
        </w:r>
      </w:del>
      <w:moveFromRangeStart w:id="45" w:author="Inje University Medical College" w:date="2011-02-23T19:42:00Z" w:name="move286253456"/>
      <w:moveFrom w:id="46" w:author="Inje University Medical College" w:date="2011-02-23T19:42:00Z">
        <w:del w:id="47" w:author="김영문" w:date="2011-02-23T20:52:00Z">
          <w:r w:rsidR="004157B0" w:rsidRPr="00445AF5" w:rsidDel="00332331">
            <w:rPr>
              <w:rFonts w:eastAsiaTheme="minorHAnsi" w:hint="eastAsia"/>
            </w:rPr>
            <w:delText>분석에 사용할 문헌들 중 통증의</w:delText>
          </w:r>
          <w:r w:rsidR="004157B0" w:rsidRPr="00445AF5" w:rsidDel="00332331">
            <w:rPr>
              <w:rFonts w:eastAsiaTheme="minorHAnsi"/>
            </w:rPr>
            <w:delText xml:space="preserve"> </w:delText>
          </w:r>
          <w:r w:rsidR="004157B0" w:rsidRPr="00445AF5" w:rsidDel="00332331">
            <w:rPr>
              <w:rFonts w:eastAsiaTheme="minorHAnsi" w:hint="eastAsia"/>
            </w:rPr>
            <w:delText>자료 추출은</w:delText>
          </w:r>
          <w:r w:rsidR="004157B0" w:rsidRPr="00445AF5" w:rsidDel="00332331">
            <w:rPr>
              <w:rFonts w:eastAsiaTheme="minorHAnsi"/>
            </w:rPr>
            <w:delText xml:space="preserve"> 주관성을 최대한 배제하여 객관적인 비교를 하기 위한 VAS(Visual Analogue Scale)를 사용한다.</w:delText>
          </w:r>
          <w:r w:rsidR="004157B0" w:rsidRPr="00445AF5" w:rsidDel="00332331">
            <w:rPr>
              <w:rFonts w:eastAsiaTheme="minorHAnsi" w:hint="eastAsia"/>
            </w:rPr>
            <w:delText xml:space="preserve"> 수술에</w:delText>
          </w:r>
          <w:r w:rsidR="004157B0" w:rsidRPr="00445AF5" w:rsidDel="00332331">
            <w:rPr>
              <w:rFonts w:eastAsiaTheme="minorHAnsi"/>
            </w:rPr>
            <w:delText xml:space="preserve"> 따른 신체기능의 평가는 Mac</w:delText>
          </w:r>
          <w:r w:rsidR="004157B0" w:rsidRPr="00445AF5" w:rsidDel="00332331">
            <w:rPr>
              <w:rFonts w:eastAsiaTheme="minorHAnsi" w:hint="eastAsia"/>
            </w:rPr>
            <w:delText>N</w:delText>
          </w:r>
          <w:r w:rsidR="004157B0" w:rsidRPr="00445AF5" w:rsidDel="00332331">
            <w:rPr>
              <w:rFonts w:eastAsiaTheme="minorHAnsi"/>
            </w:rPr>
            <w:delText>ab 을 사용한다</w:delText>
          </w:r>
          <w:r w:rsidR="00BB120B" w:rsidDel="00332331">
            <w:rPr>
              <w:rFonts w:eastAsiaTheme="minorHAnsi" w:hint="eastAsia"/>
            </w:rPr>
            <w:delText xml:space="preserve">. 수술의 </w:delText>
          </w:r>
          <w:r w:rsidR="00363D4C" w:rsidDel="00332331">
            <w:rPr>
              <w:rFonts w:eastAsiaTheme="minorHAnsi" w:hint="eastAsia"/>
            </w:rPr>
            <w:delText xml:space="preserve">후 경과 비교를 위해 합병증 </w:delText>
          </w:r>
          <w:r w:rsidR="005E45C9" w:rsidDel="00332331">
            <w:rPr>
              <w:rFonts w:eastAsiaTheme="minorHAnsi" w:hint="eastAsia"/>
            </w:rPr>
            <w:delText xml:space="preserve"> 수</w:delText>
          </w:r>
          <w:r w:rsidR="00363D4C" w:rsidDel="00332331">
            <w:rPr>
              <w:rFonts w:eastAsiaTheme="minorHAnsi" w:hint="eastAsia"/>
            </w:rPr>
            <w:delText>를 사용한다.</w:delText>
          </w:r>
        </w:del>
      </w:moveFrom>
      <w:moveFromRangeEnd w:id="45"/>
    </w:p>
    <w:p w:rsidR="004157B0" w:rsidRDefault="004157B0" w:rsidP="004157B0">
      <w:pPr>
        <w:rPr>
          <w:ins w:id="48" w:author="Inje University Medical College" w:date="2011-02-23T19:41:00Z"/>
          <w:rFonts w:eastAsiaTheme="minorHAnsi"/>
        </w:rPr>
      </w:pPr>
    </w:p>
    <w:p w:rsidR="00A07771" w:rsidRPr="00445AF5" w:rsidRDefault="00A07771" w:rsidP="00A07771">
      <w:pPr>
        <w:rPr>
          <w:ins w:id="49" w:author="Inje University Medical College" w:date="2011-02-23T19:41:00Z"/>
          <w:rFonts w:eastAsiaTheme="minorHAnsi" w:cs="Times-Bold"/>
          <w:b/>
          <w:bCs/>
          <w:kern w:val="0"/>
          <w:szCs w:val="20"/>
        </w:rPr>
      </w:pPr>
      <w:ins w:id="50" w:author="Inje University Medical College" w:date="2011-02-23T19:41:00Z">
        <w:r>
          <w:rPr>
            <w:rFonts w:eastAsiaTheme="minorHAnsi" w:cs="Times-Bold" w:hint="eastAsia"/>
            <w:b/>
            <w:bCs/>
            <w:kern w:val="0"/>
            <w:szCs w:val="20"/>
          </w:rPr>
          <w:t>변수선정</w:t>
        </w:r>
      </w:ins>
    </w:p>
    <w:p w:rsidR="00A07771" w:rsidRDefault="00A07771" w:rsidP="00A07771">
      <w:pPr>
        <w:rPr>
          <w:ins w:id="51" w:author="Inje University Medical College" w:date="2011-02-23T19:41:00Z"/>
          <w:rFonts w:eastAsiaTheme="minorHAnsi"/>
        </w:rPr>
      </w:pPr>
      <w:ins w:id="52" w:author="Inje University Medical College" w:date="2011-02-23T19:41:00Z">
        <w:r>
          <w:rPr>
            <w:rFonts w:eastAsiaTheme="minorHAnsi" w:hint="eastAsia"/>
          </w:rPr>
          <w:t xml:space="preserve">메타분석에서 사용할 </w:t>
        </w:r>
      </w:ins>
      <w:moveToRangeStart w:id="53" w:author="Inje University Medical College" w:date="2011-02-23T19:42:00Z" w:name="move286253456"/>
      <w:moveTo w:id="54" w:author="Inje University Medical College" w:date="2011-02-23T19:42:00Z">
        <w:del w:id="55" w:author="Inje University Medical College" w:date="2011-02-23T19:42:00Z">
          <w:r w:rsidRPr="00445AF5" w:rsidDel="00A07771">
            <w:rPr>
              <w:rFonts w:eastAsiaTheme="minorHAnsi" w:hint="eastAsia"/>
            </w:rPr>
            <w:delText xml:space="preserve">분석에 사용할 문헌들 중 </w:delText>
          </w:r>
        </w:del>
        <w:r w:rsidRPr="00445AF5">
          <w:rPr>
            <w:rFonts w:eastAsiaTheme="minorHAnsi" w:hint="eastAsia"/>
          </w:rPr>
          <w:t>통증</w:t>
        </w:r>
      </w:moveTo>
      <w:ins w:id="56" w:author="Inje University Medical College" w:date="2011-02-23T19:42:00Z">
        <w:r>
          <w:rPr>
            <w:rFonts w:eastAsiaTheme="minorHAnsi" w:hint="eastAsia"/>
          </w:rPr>
          <w:t xml:space="preserve">과 관련한 변수로 </w:t>
        </w:r>
      </w:ins>
      <w:commentRangeStart w:id="57"/>
      <w:moveTo w:id="58" w:author="Inje University Medical College" w:date="2011-02-23T19:42:00Z">
        <w:del w:id="59" w:author="Inje University Medical College" w:date="2011-02-23T19:43:00Z">
          <w:r w:rsidRPr="00445AF5" w:rsidDel="00A07771">
            <w:rPr>
              <w:rFonts w:eastAsiaTheme="minorHAnsi" w:hint="eastAsia"/>
            </w:rPr>
            <w:delText>의</w:delText>
          </w:r>
          <w:r w:rsidRPr="00445AF5" w:rsidDel="00A07771">
            <w:rPr>
              <w:rFonts w:eastAsiaTheme="minorHAnsi"/>
            </w:rPr>
            <w:delText xml:space="preserve"> </w:delText>
          </w:r>
          <w:r w:rsidRPr="00445AF5" w:rsidDel="00A07771">
            <w:rPr>
              <w:rFonts w:eastAsiaTheme="minorHAnsi" w:hint="eastAsia"/>
            </w:rPr>
            <w:delText>자료 추출은</w:delText>
          </w:r>
          <w:r w:rsidRPr="00445AF5" w:rsidDel="00A07771">
            <w:rPr>
              <w:rFonts w:eastAsiaTheme="minorHAnsi"/>
            </w:rPr>
            <w:delText xml:space="preserve"> 주관성을 최대한 배제하여 객관적인 비교를 하기 위한 </w:delText>
          </w:r>
        </w:del>
        <w:r w:rsidRPr="00445AF5">
          <w:rPr>
            <w:rFonts w:eastAsiaTheme="minorHAnsi"/>
          </w:rPr>
          <w:t>VAS</w:t>
        </w:r>
      </w:moveTo>
      <w:commentRangeEnd w:id="57"/>
      <w:r>
        <w:rPr>
          <w:rStyle w:val="a8"/>
        </w:rPr>
        <w:commentReference w:id="57"/>
      </w:r>
      <w:moveTo w:id="60" w:author="Inje University Medical College" w:date="2011-02-23T19:42:00Z">
        <w:r w:rsidRPr="00445AF5">
          <w:rPr>
            <w:rFonts w:eastAsiaTheme="minorHAnsi"/>
          </w:rPr>
          <w:t>(Visual Analogue Scale)를 사용</w:t>
        </w:r>
      </w:moveTo>
      <w:ins w:id="61" w:author="김영문" w:date="2011-02-23T20:52:00Z">
        <w:r w:rsidR="00332331">
          <w:rPr>
            <w:rFonts w:eastAsiaTheme="minorHAnsi" w:hint="eastAsia"/>
          </w:rPr>
          <w:t>하였다</w:t>
        </w:r>
      </w:ins>
      <w:moveTo w:id="62" w:author="Inje University Medical College" w:date="2011-02-23T19:42:00Z">
        <w:del w:id="63" w:author="김영문" w:date="2011-02-23T20:52:00Z">
          <w:r w:rsidRPr="00445AF5" w:rsidDel="00332331">
            <w:rPr>
              <w:rFonts w:eastAsiaTheme="minorHAnsi"/>
            </w:rPr>
            <w:delText>한다</w:delText>
          </w:r>
        </w:del>
        <w:r w:rsidRPr="00445AF5">
          <w:rPr>
            <w:rFonts w:eastAsiaTheme="minorHAnsi"/>
          </w:rPr>
          <w:t>.</w:t>
        </w:r>
        <w:r w:rsidRPr="00445AF5">
          <w:rPr>
            <w:rFonts w:eastAsiaTheme="minorHAnsi" w:hint="eastAsia"/>
          </w:rPr>
          <w:t xml:space="preserve"> 수술에</w:t>
        </w:r>
        <w:r w:rsidRPr="00445AF5">
          <w:rPr>
            <w:rFonts w:eastAsiaTheme="minorHAnsi"/>
          </w:rPr>
          <w:t xml:space="preserve"> 따른 신체기능의 평가는 </w:t>
        </w:r>
        <w:proofErr w:type="spellStart"/>
        <w:r w:rsidRPr="00445AF5">
          <w:rPr>
            <w:rFonts w:eastAsiaTheme="minorHAnsi"/>
          </w:rPr>
          <w:t>Mac</w:t>
        </w:r>
        <w:r w:rsidRPr="00445AF5">
          <w:rPr>
            <w:rFonts w:eastAsiaTheme="minorHAnsi" w:hint="eastAsia"/>
          </w:rPr>
          <w:t>N</w:t>
        </w:r>
        <w:r w:rsidRPr="00445AF5">
          <w:rPr>
            <w:rFonts w:eastAsiaTheme="minorHAnsi"/>
          </w:rPr>
          <w:t>ab</w:t>
        </w:r>
        <w:proofErr w:type="spellEnd"/>
        <w:r w:rsidRPr="00445AF5">
          <w:rPr>
            <w:rFonts w:eastAsiaTheme="minorHAnsi"/>
          </w:rPr>
          <w:t xml:space="preserve"> 을 사용</w:t>
        </w:r>
      </w:moveTo>
      <w:ins w:id="64" w:author="김영문" w:date="2011-02-23T20:52:00Z">
        <w:r w:rsidR="00332331">
          <w:rPr>
            <w:rFonts w:eastAsiaTheme="minorHAnsi" w:hint="eastAsia"/>
          </w:rPr>
          <w:t>하였다</w:t>
        </w:r>
      </w:ins>
      <w:moveTo w:id="65" w:author="Inje University Medical College" w:date="2011-02-23T19:42:00Z">
        <w:del w:id="66" w:author="김영문" w:date="2011-02-23T20:52:00Z">
          <w:r w:rsidRPr="00445AF5" w:rsidDel="00332331">
            <w:rPr>
              <w:rFonts w:eastAsiaTheme="minorHAnsi"/>
            </w:rPr>
            <w:delText>한다</w:delText>
          </w:r>
        </w:del>
        <w:r>
          <w:rPr>
            <w:rFonts w:eastAsiaTheme="minorHAnsi" w:hint="eastAsia"/>
          </w:rPr>
          <w:t>. 수술의 후 경과 비교를 위해 합병증  수를 사용</w:t>
        </w:r>
      </w:moveTo>
      <w:ins w:id="67" w:author="김영문" w:date="2011-02-23T20:26:00Z">
        <w:r w:rsidR="00944097">
          <w:rPr>
            <w:rFonts w:eastAsiaTheme="minorHAnsi" w:hint="eastAsia"/>
          </w:rPr>
          <w:t>하였다</w:t>
        </w:r>
      </w:ins>
      <w:moveTo w:id="68" w:author="Inje University Medical College" w:date="2011-02-23T19:42:00Z">
        <w:del w:id="69" w:author="김영문" w:date="2011-02-23T20:26:00Z">
          <w:r w:rsidDel="00944097">
            <w:rPr>
              <w:rFonts w:eastAsiaTheme="minorHAnsi" w:hint="eastAsia"/>
            </w:rPr>
            <w:delText>한다</w:delText>
          </w:r>
        </w:del>
        <w:r>
          <w:rPr>
            <w:rFonts w:eastAsiaTheme="minorHAnsi" w:hint="eastAsia"/>
          </w:rPr>
          <w:t>.</w:t>
        </w:r>
      </w:moveTo>
      <w:moveToRangeEnd w:id="53"/>
    </w:p>
    <w:p w:rsidR="00A07771" w:rsidRPr="00445AF5" w:rsidRDefault="00A07771" w:rsidP="004157B0">
      <w:pPr>
        <w:rPr>
          <w:rFonts w:eastAsiaTheme="minorHAnsi"/>
        </w:rPr>
      </w:pPr>
    </w:p>
    <w:p w:rsidR="004157B0" w:rsidRPr="00445AF5" w:rsidRDefault="004157B0" w:rsidP="004157B0">
      <w:pPr>
        <w:rPr>
          <w:rFonts w:eastAsiaTheme="minorHAnsi" w:cs="Times-Bold"/>
          <w:b/>
          <w:bCs/>
          <w:kern w:val="0"/>
          <w:szCs w:val="20"/>
        </w:rPr>
      </w:pPr>
      <w:r w:rsidRPr="00445AF5">
        <w:rPr>
          <w:rFonts w:eastAsiaTheme="minorHAnsi" w:cs="Times-Bold" w:hint="eastAsia"/>
          <w:b/>
          <w:bCs/>
          <w:kern w:val="0"/>
          <w:szCs w:val="20"/>
        </w:rPr>
        <w:t>분석방법</w:t>
      </w:r>
    </w:p>
    <w:p w:rsidR="009127FE" w:rsidRPr="00445AF5" w:rsidDel="00944097" w:rsidRDefault="004157B0" w:rsidP="00A72192">
      <w:pPr>
        <w:ind w:firstLineChars="100" w:firstLine="200"/>
        <w:rPr>
          <w:del w:id="70" w:author="김영문" w:date="2011-02-23T20:26:00Z"/>
          <w:rFonts w:eastAsiaTheme="minorHAnsi"/>
        </w:rPr>
      </w:pPr>
      <w:r w:rsidRPr="00445AF5">
        <w:rPr>
          <w:rFonts w:eastAsiaTheme="minorHAnsi" w:hint="eastAsia"/>
        </w:rPr>
        <w:t>자료입력은</w:t>
      </w:r>
      <w:r w:rsidRPr="00445AF5">
        <w:rPr>
          <w:rFonts w:eastAsiaTheme="minorHAnsi"/>
        </w:rPr>
        <w:t xml:space="preserve"> </w:t>
      </w:r>
      <w:r w:rsidRPr="00445AF5">
        <w:rPr>
          <w:rFonts w:eastAsiaTheme="minorHAnsi" w:hint="eastAsia"/>
        </w:rPr>
        <w:t>E</w:t>
      </w:r>
      <w:r w:rsidRPr="00445AF5">
        <w:rPr>
          <w:rFonts w:eastAsiaTheme="minorHAnsi"/>
        </w:rPr>
        <w:t>xcel</w:t>
      </w:r>
      <w:r w:rsidRPr="00445AF5">
        <w:rPr>
          <w:rFonts w:eastAsiaTheme="minorHAnsi" w:hint="eastAsia"/>
        </w:rPr>
        <w:t xml:space="preserve"> 2007</w:t>
      </w:r>
      <w:r w:rsidRPr="00445AF5">
        <w:rPr>
          <w:rFonts w:eastAsiaTheme="minorHAnsi"/>
        </w:rPr>
        <w:t>을 사용</w:t>
      </w:r>
      <w:ins w:id="71" w:author="김영문" w:date="2011-02-23T20:26:00Z">
        <w:r w:rsidR="00944097">
          <w:rPr>
            <w:rFonts w:eastAsiaTheme="minorHAnsi" w:hint="eastAsia"/>
          </w:rPr>
          <w:t>하였다</w:t>
        </w:r>
      </w:ins>
      <w:del w:id="72" w:author="김영문" w:date="2011-02-23T20:26:00Z">
        <w:r w:rsidR="00ED0CD7" w:rsidDel="00944097">
          <w:rPr>
            <w:rFonts w:eastAsiaTheme="minorHAnsi" w:hint="eastAsia"/>
          </w:rPr>
          <w:delText>한다</w:delText>
        </w:r>
      </w:del>
      <w:r w:rsidR="00ED0CD7">
        <w:rPr>
          <w:rFonts w:eastAsiaTheme="minorHAnsi" w:hint="eastAsia"/>
        </w:rPr>
        <w:t>.</w:t>
      </w:r>
      <w:r w:rsidRPr="00445AF5">
        <w:rPr>
          <w:rFonts w:eastAsiaTheme="minorHAnsi"/>
        </w:rPr>
        <w:t xml:space="preserve"> 자료분석의 경우 </w:t>
      </w:r>
      <w:proofErr w:type="spellStart"/>
      <w:r w:rsidRPr="00445AF5">
        <w:rPr>
          <w:rFonts w:eastAsiaTheme="minorHAnsi"/>
        </w:rPr>
        <w:t>Mac</w:t>
      </w:r>
      <w:r w:rsidRPr="00445AF5">
        <w:rPr>
          <w:rFonts w:eastAsiaTheme="minorHAnsi" w:hint="eastAsia"/>
        </w:rPr>
        <w:t>N</w:t>
      </w:r>
      <w:r w:rsidRPr="00445AF5">
        <w:rPr>
          <w:rFonts w:eastAsiaTheme="minorHAnsi"/>
        </w:rPr>
        <w:t>ab</w:t>
      </w:r>
      <w:proofErr w:type="spellEnd"/>
      <w:r w:rsidRPr="00445AF5">
        <w:rPr>
          <w:rFonts w:eastAsiaTheme="minorHAnsi" w:hint="eastAsia"/>
        </w:rPr>
        <w:t>과</w:t>
      </w:r>
      <w:r w:rsidRPr="00445AF5">
        <w:rPr>
          <w:rFonts w:eastAsiaTheme="minorHAnsi"/>
        </w:rPr>
        <w:t xml:space="preserve"> 합병증 발생 환자 수</w:t>
      </w:r>
      <w:r w:rsidRPr="00445AF5">
        <w:rPr>
          <w:rFonts w:eastAsiaTheme="minorHAnsi" w:hint="eastAsia"/>
        </w:rPr>
        <w:t>는</w:t>
      </w:r>
      <w:r w:rsidRPr="00445AF5">
        <w:rPr>
          <w:rFonts w:eastAsiaTheme="minorHAnsi"/>
        </w:rPr>
        <w:t xml:space="preserve"> 교차분석을 </w:t>
      </w:r>
      <w:proofErr w:type="spellStart"/>
      <w:r w:rsidRPr="00445AF5">
        <w:rPr>
          <w:rFonts w:eastAsiaTheme="minorHAnsi"/>
        </w:rPr>
        <w:t>사용</w:t>
      </w:r>
      <w:r w:rsidRPr="00445AF5">
        <w:rPr>
          <w:rFonts w:eastAsiaTheme="minorHAnsi" w:hint="eastAsia"/>
        </w:rPr>
        <w:t>하</w:t>
      </w:r>
      <w:ins w:id="73" w:author="김영문" w:date="2011-02-23T20:26:00Z">
        <w:r w:rsidR="00944097">
          <w:rPr>
            <w:rFonts w:eastAsiaTheme="minorHAnsi" w:hint="eastAsia"/>
          </w:rPr>
          <w:t>하였</w:t>
        </w:r>
      </w:ins>
      <w:proofErr w:type="spellEnd"/>
      <w:del w:id="74" w:author="김영문" w:date="2011-02-23T20:26:00Z">
        <w:r w:rsidRPr="00445AF5" w:rsidDel="00944097">
          <w:rPr>
            <w:rFonts w:eastAsiaTheme="minorHAnsi" w:hint="eastAsia"/>
          </w:rPr>
          <w:delText>고</w:delText>
        </w:r>
      </w:del>
      <w:r w:rsidRPr="00445AF5">
        <w:rPr>
          <w:rFonts w:eastAsiaTheme="minorHAnsi" w:hint="eastAsia"/>
        </w:rPr>
        <w:t>,</w:t>
      </w:r>
      <w:r w:rsidRPr="00445AF5">
        <w:rPr>
          <w:rFonts w:eastAsiaTheme="minorHAnsi"/>
        </w:rPr>
        <w:t xml:space="preserve"> VAS에서는 </w:t>
      </w:r>
      <w:proofErr w:type="spellStart"/>
      <w:r w:rsidRPr="00445AF5">
        <w:rPr>
          <w:rFonts w:eastAsiaTheme="minorHAnsi"/>
        </w:rPr>
        <w:t>평균차검정을</w:t>
      </w:r>
      <w:proofErr w:type="spellEnd"/>
      <w:r w:rsidRPr="00445AF5">
        <w:rPr>
          <w:rFonts w:eastAsiaTheme="minorHAnsi"/>
        </w:rPr>
        <w:t xml:space="preserve"> 사용</w:t>
      </w:r>
      <w:ins w:id="75" w:author="김영문" w:date="2011-02-23T20:26:00Z">
        <w:r w:rsidR="00944097">
          <w:rPr>
            <w:rFonts w:eastAsiaTheme="minorHAnsi" w:hint="eastAsia"/>
          </w:rPr>
          <w:t>하였다</w:t>
        </w:r>
      </w:ins>
      <w:del w:id="76" w:author="김영문" w:date="2011-02-23T20:26:00Z">
        <w:r w:rsidRPr="00445AF5" w:rsidDel="00944097">
          <w:rPr>
            <w:rFonts w:eastAsiaTheme="minorHAnsi"/>
          </w:rPr>
          <w:delText>한다</w:delText>
        </w:r>
      </w:del>
      <w:r w:rsidRPr="00445AF5">
        <w:rPr>
          <w:rFonts w:eastAsiaTheme="minorHAnsi"/>
        </w:rPr>
        <w:t>.</w:t>
      </w:r>
      <w:r w:rsidRPr="00445AF5">
        <w:rPr>
          <w:rFonts w:eastAsiaTheme="minorHAnsi" w:hint="eastAsia"/>
        </w:rPr>
        <w:t xml:space="preserve"> 교차분석의 경우 PASW statistics 18을 사</w:t>
      </w:r>
      <w:del w:id="77" w:author="김영문" w:date="2011-02-23T20:26:00Z">
        <w:r w:rsidRPr="00445AF5" w:rsidDel="00944097">
          <w:rPr>
            <w:rFonts w:eastAsiaTheme="minorHAnsi" w:hint="eastAsia"/>
          </w:rPr>
          <w:delText>용</w:delText>
        </w:r>
      </w:del>
      <w:ins w:id="78" w:author="김영문" w:date="2011-02-23T20:27:00Z">
        <w:r w:rsidR="00944097">
          <w:rPr>
            <w:rFonts w:eastAsiaTheme="minorHAnsi" w:hint="eastAsia"/>
          </w:rPr>
          <w:t xml:space="preserve">하였고, </w:t>
        </w:r>
        <w:proofErr w:type="spellStart"/>
        <w:r w:rsidR="00944097">
          <w:rPr>
            <w:rFonts w:eastAsiaTheme="minorHAnsi" w:hint="eastAsia"/>
          </w:rPr>
          <w:t>평균차</w:t>
        </w:r>
        <w:proofErr w:type="spellEnd"/>
        <w:r w:rsidR="00944097">
          <w:rPr>
            <w:rFonts w:eastAsiaTheme="minorHAnsi" w:hint="eastAsia"/>
          </w:rPr>
          <w:t xml:space="preserve"> 검정은 </w:t>
        </w:r>
      </w:ins>
      <w:proofErr w:type="spellStart"/>
      <w:ins w:id="79" w:author="김영문" w:date="2011-02-23T21:11:00Z">
        <w:r w:rsidR="00173AF9">
          <w:rPr>
            <w:rFonts w:eastAsiaTheme="minorHAnsi" w:hint="eastAsia"/>
          </w:rPr>
          <w:t>MedCalc</w:t>
        </w:r>
      </w:ins>
      <w:proofErr w:type="spellEnd"/>
      <w:ins w:id="80" w:author="김영문" w:date="2011-02-23T20:27:00Z">
        <w:r w:rsidR="00944097">
          <w:rPr>
            <w:rFonts w:eastAsiaTheme="minorHAnsi" w:hint="eastAsia"/>
          </w:rPr>
          <w:t>을 사용하였다.</w:t>
        </w:r>
      </w:ins>
    </w:p>
    <w:p w:rsidR="00000000" w:rsidRDefault="004157B0" w:rsidP="00C74FB5">
      <w:pPr>
        <w:rPr>
          <w:del w:id="81" w:author="김영문" w:date="2011-02-23T20:27:00Z"/>
          <w:rFonts w:eastAsiaTheme="minorHAnsi"/>
        </w:rPr>
      </w:pPr>
      <w:del w:id="82" w:author="김영문" w:date="2011-02-23T20:26:00Z">
        <w:r w:rsidRPr="00445AF5" w:rsidDel="00944097">
          <w:rPr>
            <w:rFonts w:eastAsiaTheme="minorHAnsi" w:hint="eastAsia"/>
          </w:rPr>
          <w:delText>하고</w:delText>
        </w:r>
      </w:del>
      <w:del w:id="83" w:author="김영문" w:date="2011-02-23T20:27:00Z">
        <w:r w:rsidRPr="00445AF5" w:rsidDel="00944097">
          <w:rPr>
            <w:rFonts w:eastAsiaTheme="minorHAnsi" w:hint="eastAsia"/>
          </w:rPr>
          <w:delText>, 평균차검정은 Excel 2007을 사용한다.</w:delText>
        </w:r>
      </w:del>
    </w:p>
    <w:p w:rsidR="00BB120B" w:rsidRDefault="00BB120B" w:rsidP="00263B62">
      <w:pPr>
        <w:rPr>
          <w:rFonts w:eastAsiaTheme="minorHAnsi"/>
        </w:rPr>
      </w:pPr>
    </w:p>
    <w:p w:rsidR="00363D4C" w:rsidRDefault="00363D4C" w:rsidP="00263B62">
      <w:pPr>
        <w:rPr>
          <w:rFonts w:eastAsiaTheme="minorHAnsi"/>
        </w:rPr>
      </w:pPr>
    </w:p>
    <w:p w:rsidR="004157B0" w:rsidRPr="00445AF5" w:rsidRDefault="000470C7" w:rsidP="00263B62">
      <w:pPr>
        <w:rPr>
          <w:rFonts w:eastAsiaTheme="minorHAnsi"/>
        </w:rPr>
      </w:pPr>
      <w:r w:rsidRPr="00445AF5">
        <w:rPr>
          <w:rFonts w:eastAsiaTheme="minorHAnsi" w:hint="eastAsia"/>
        </w:rPr>
        <w:t>참고문헌</w:t>
      </w:r>
    </w:p>
    <w:p w:rsidR="00445AF5" w:rsidRDefault="00445AF5" w:rsidP="00263B62">
      <w:pPr>
        <w:rPr>
          <w:rFonts w:eastAsiaTheme="minorHAnsi" w:cs="Arial"/>
          <w:szCs w:val="20"/>
        </w:rPr>
      </w:pPr>
      <w:r w:rsidRPr="00445AF5">
        <w:rPr>
          <w:rFonts w:eastAsiaTheme="minorHAnsi" w:cs="Arial" w:hint="eastAsia"/>
          <w:szCs w:val="20"/>
        </w:rPr>
        <w:t xml:space="preserve">1) </w:t>
      </w:r>
      <w:r w:rsidRPr="00445AF5">
        <w:rPr>
          <w:rFonts w:eastAsiaTheme="minorHAnsi" w:cs="Arial"/>
          <w:szCs w:val="20"/>
        </w:rPr>
        <w:t>Findlay</w:t>
      </w:r>
      <w:r w:rsidRPr="00445AF5">
        <w:rPr>
          <w:rFonts w:eastAsiaTheme="minorHAnsi" w:cs="Arial" w:hint="eastAsia"/>
          <w:szCs w:val="20"/>
        </w:rPr>
        <w:t xml:space="preserve"> et al. </w:t>
      </w:r>
      <w:r w:rsidRPr="00445AF5">
        <w:rPr>
          <w:rFonts w:eastAsiaTheme="minorHAnsi" w:cs="Arial"/>
          <w:i/>
          <w:szCs w:val="20"/>
        </w:rPr>
        <w:t xml:space="preserve">A 10-Year Follow-Up of the Outcome of Lumbar </w:t>
      </w:r>
      <w:proofErr w:type="spellStart"/>
      <w:r w:rsidRPr="00445AF5">
        <w:rPr>
          <w:rFonts w:eastAsiaTheme="minorHAnsi" w:cs="Arial"/>
          <w:i/>
          <w:szCs w:val="20"/>
        </w:rPr>
        <w:t>Microdiscectomy</w:t>
      </w:r>
      <w:proofErr w:type="spellEnd"/>
      <w:r w:rsidRPr="00445AF5">
        <w:rPr>
          <w:rFonts w:eastAsiaTheme="minorHAnsi" w:cs="Arial" w:hint="eastAsia"/>
          <w:szCs w:val="20"/>
        </w:rPr>
        <w:t xml:space="preserve">. </w:t>
      </w:r>
      <w:r w:rsidRPr="00445AF5">
        <w:rPr>
          <w:rFonts w:eastAsiaTheme="minorHAnsi" w:cs="Arial"/>
          <w:szCs w:val="20"/>
        </w:rPr>
        <w:t>Spine</w:t>
      </w:r>
      <w:r w:rsidRPr="00445AF5">
        <w:rPr>
          <w:rFonts w:eastAsiaTheme="minorHAnsi" w:cs="Arial" w:hint="eastAsia"/>
          <w:szCs w:val="20"/>
        </w:rPr>
        <w:t xml:space="preserve">. 1998. </w:t>
      </w:r>
      <w:r w:rsidRPr="00445AF5">
        <w:rPr>
          <w:rFonts w:eastAsiaTheme="minorHAnsi" w:cs="Arial" w:hint="eastAsia"/>
          <w:b/>
          <w:szCs w:val="20"/>
        </w:rPr>
        <w:t>23</w:t>
      </w:r>
      <w:r w:rsidRPr="00445AF5">
        <w:rPr>
          <w:rFonts w:eastAsiaTheme="minorHAnsi" w:cs="Arial" w:hint="eastAsia"/>
          <w:szCs w:val="20"/>
        </w:rPr>
        <w:t>(</w:t>
      </w:r>
      <w:r>
        <w:rPr>
          <w:rFonts w:eastAsiaTheme="minorHAnsi" w:cs="Arial" w:hint="eastAsia"/>
          <w:szCs w:val="20"/>
        </w:rPr>
        <w:t>10): p 1168-</w:t>
      </w:r>
      <w:r w:rsidRPr="00445AF5">
        <w:rPr>
          <w:rFonts w:eastAsiaTheme="minorHAnsi" w:cs="Arial" w:hint="eastAsia"/>
          <w:szCs w:val="20"/>
        </w:rPr>
        <w:t>1171,</w:t>
      </w:r>
    </w:p>
    <w:p w:rsidR="00BB120B" w:rsidRPr="00BB120B" w:rsidRDefault="00BB120B" w:rsidP="00BB120B">
      <w:pPr>
        <w:wordWrap/>
        <w:adjustRightInd w:val="0"/>
        <w:jc w:val="left"/>
        <w:rPr>
          <w:rFonts w:eastAsiaTheme="minorHAnsi" w:cs="Arial"/>
          <w:szCs w:val="20"/>
        </w:rPr>
      </w:pPr>
      <w:r w:rsidRPr="00BB120B">
        <w:rPr>
          <w:rFonts w:eastAsiaTheme="minorHAnsi" w:cs="Arial" w:hint="eastAsia"/>
          <w:szCs w:val="20"/>
        </w:rPr>
        <w:t xml:space="preserve">2) </w:t>
      </w:r>
      <w:proofErr w:type="spellStart"/>
      <w:r w:rsidRPr="00BB120B">
        <w:rPr>
          <w:rFonts w:eastAsiaTheme="minorHAnsi" w:cs="AdvPTimesB"/>
          <w:kern w:val="0"/>
          <w:szCs w:val="20"/>
        </w:rPr>
        <w:t>Jorm</w:t>
      </w:r>
      <w:proofErr w:type="spellEnd"/>
      <w:r w:rsidRPr="00BB120B">
        <w:rPr>
          <w:rFonts w:eastAsiaTheme="minorHAnsi" w:cs="AdvPTimesB"/>
          <w:kern w:val="0"/>
          <w:szCs w:val="20"/>
        </w:rPr>
        <w:t xml:space="preserve"> </w:t>
      </w:r>
      <w:proofErr w:type="spellStart"/>
      <w:r w:rsidRPr="00BB120B">
        <w:rPr>
          <w:rFonts w:eastAsiaTheme="minorHAnsi" w:cs="AdvPTimesB"/>
          <w:kern w:val="0"/>
          <w:szCs w:val="20"/>
        </w:rPr>
        <w:t>Nellensteijn</w:t>
      </w:r>
      <w:proofErr w:type="spellEnd"/>
      <w:r w:rsidRPr="00BB120B">
        <w:rPr>
          <w:rFonts w:eastAsiaTheme="minorHAnsi" w:cs="AdvPTimesB" w:hint="eastAsia"/>
          <w:i/>
          <w:kern w:val="0"/>
          <w:szCs w:val="20"/>
        </w:rPr>
        <w:t xml:space="preserve">. </w:t>
      </w:r>
      <w:proofErr w:type="spellStart"/>
      <w:r w:rsidRPr="00BB120B">
        <w:rPr>
          <w:rFonts w:eastAsiaTheme="minorHAnsi" w:cs="AdvPTimesB"/>
          <w:i/>
          <w:kern w:val="0"/>
          <w:szCs w:val="20"/>
        </w:rPr>
        <w:t>Transforaminal</w:t>
      </w:r>
      <w:proofErr w:type="spellEnd"/>
      <w:r w:rsidRPr="00BB120B">
        <w:rPr>
          <w:rFonts w:eastAsiaTheme="minorHAnsi" w:cs="AdvPTimesB"/>
          <w:i/>
          <w:kern w:val="0"/>
          <w:szCs w:val="20"/>
        </w:rPr>
        <w:t xml:space="preserve"> endoscopic surgery for lumbar </w:t>
      </w:r>
      <w:proofErr w:type="spellStart"/>
      <w:r w:rsidRPr="00BB120B">
        <w:rPr>
          <w:rFonts w:eastAsiaTheme="minorHAnsi" w:cs="AdvPTimesB"/>
          <w:i/>
          <w:kern w:val="0"/>
          <w:szCs w:val="20"/>
        </w:rPr>
        <w:t>stenosis</w:t>
      </w:r>
      <w:proofErr w:type="spellEnd"/>
      <w:r w:rsidRPr="00BB120B">
        <w:rPr>
          <w:rFonts w:eastAsiaTheme="minorHAnsi" w:cs="AdvPTimesB"/>
          <w:i/>
          <w:kern w:val="0"/>
          <w:szCs w:val="20"/>
        </w:rPr>
        <w:t>:</w:t>
      </w:r>
      <w:r w:rsidRPr="00BB120B">
        <w:rPr>
          <w:rFonts w:eastAsiaTheme="minorHAnsi" w:cs="AdvPTimesB" w:hint="eastAsia"/>
          <w:i/>
          <w:kern w:val="0"/>
          <w:szCs w:val="20"/>
        </w:rPr>
        <w:t xml:space="preserve"> </w:t>
      </w:r>
      <w:r w:rsidRPr="00BB120B">
        <w:rPr>
          <w:rFonts w:eastAsiaTheme="minorHAnsi" w:cs="AdvPTimesB"/>
          <w:i/>
          <w:kern w:val="0"/>
          <w:szCs w:val="20"/>
        </w:rPr>
        <w:t>a systematic review</w:t>
      </w:r>
      <w:r w:rsidRPr="00BB120B">
        <w:rPr>
          <w:rFonts w:eastAsiaTheme="minorHAnsi" w:cs="AdvPTimesB" w:hint="eastAsia"/>
          <w:i/>
          <w:kern w:val="0"/>
          <w:szCs w:val="20"/>
        </w:rPr>
        <w:t>.</w:t>
      </w:r>
      <w:r w:rsidRPr="00BB120B">
        <w:rPr>
          <w:rFonts w:eastAsiaTheme="minorHAnsi" w:cs="AdvPTimesB" w:hint="eastAsia"/>
          <w:kern w:val="0"/>
          <w:szCs w:val="20"/>
        </w:rPr>
        <w:t xml:space="preserve"> </w:t>
      </w:r>
      <w:proofErr w:type="spellStart"/>
      <w:r w:rsidRPr="00BB120B">
        <w:rPr>
          <w:rFonts w:eastAsiaTheme="minorHAnsi" w:cs="AdvPTimesB" w:hint="eastAsia"/>
          <w:kern w:val="0"/>
          <w:szCs w:val="20"/>
        </w:rPr>
        <w:t>Eur</w:t>
      </w:r>
      <w:proofErr w:type="spellEnd"/>
      <w:r w:rsidRPr="00BB120B">
        <w:rPr>
          <w:rFonts w:eastAsiaTheme="minorHAnsi" w:cs="AdvPTimesB" w:hint="eastAsia"/>
          <w:kern w:val="0"/>
          <w:szCs w:val="20"/>
        </w:rPr>
        <w:t xml:space="preserve"> Spine J. 2010. 19:879-886</w:t>
      </w:r>
    </w:p>
    <w:p w:rsidR="00445AF5" w:rsidRPr="00445AF5" w:rsidRDefault="00BB120B" w:rsidP="00445AF5">
      <w:pPr>
        <w:wordWrap/>
        <w:adjustRightInd w:val="0"/>
        <w:jc w:val="left"/>
        <w:rPr>
          <w:rFonts w:eastAsiaTheme="minorHAnsi" w:cs="AdvPTimes"/>
          <w:kern w:val="0"/>
          <w:szCs w:val="20"/>
        </w:rPr>
      </w:pPr>
      <w:r>
        <w:rPr>
          <w:rFonts w:eastAsiaTheme="minorHAnsi" w:cs="Arial" w:hint="eastAsia"/>
          <w:szCs w:val="20"/>
        </w:rPr>
        <w:t>3</w:t>
      </w:r>
      <w:r w:rsidR="00445AF5" w:rsidRPr="00445AF5">
        <w:rPr>
          <w:rFonts w:eastAsiaTheme="minorHAnsi" w:cs="Arial" w:hint="eastAsia"/>
          <w:szCs w:val="20"/>
        </w:rPr>
        <w:t xml:space="preserve">) </w:t>
      </w:r>
      <w:r w:rsidR="00445AF5">
        <w:rPr>
          <w:rFonts w:eastAsiaTheme="minorHAnsi" w:cs="AdvPTimes" w:hint="eastAsia"/>
          <w:kern w:val="0"/>
          <w:szCs w:val="20"/>
        </w:rPr>
        <w:t>V</w:t>
      </w:r>
      <w:r w:rsidR="00445AF5" w:rsidRPr="00445AF5">
        <w:rPr>
          <w:rFonts w:eastAsiaTheme="minorHAnsi" w:cs="AdvPTimes"/>
          <w:kern w:val="0"/>
          <w:szCs w:val="20"/>
        </w:rPr>
        <w:t xml:space="preserve">an </w:t>
      </w:r>
      <w:proofErr w:type="spellStart"/>
      <w:r w:rsidR="00445AF5" w:rsidRPr="00445AF5">
        <w:rPr>
          <w:rFonts w:eastAsiaTheme="minorHAnsi" w:cs="AdvPTimes"/>
          <w:kern w:val="0"/>
          <w:szCs w:val="20"/>
        </w:rPr>
        <w:t>Tulder</w:t>
      </w:r>
      <w:proofErr w:type="spellEnd"/>
      <w:r w:rsidR="00445AF5" w:rsidRPr="00445AF5">
        <w:rPr>
          <w:rFonts w:eastAsiaTheme="minorHAnsi" w:cs="AdvPTimes"/>
          <w:kern w:val="0"/>
          <w:szCs w:val="20"/>
        </w:rPr>
        <w:t xml:space="preserve"> M, </w:t>
      </w:r>
      <w:proofErr w:type="spellStart"/>
      <w:r w:rsidR="00445AF5" w:rsidRPr="00445AF5">
        <w:rPr>
          <w:rFonts w:eastAsiaTheme="minorHAnsi" w:cs="AdvPTimes"/>
          <w:kern w:val="0"/>
          <w:szCs w:val="20"/>
        </w:rPr>
        <w:t>Furlan</w:t>
      </w:r>
      <w:proofErr w:type="spellEnd"/>
      <w:r w:rsidR="00445AF5" w:rsidRPr="00445AF5">
        <w:rPr>
          <w:rFonts w:eastAsiaTheme="minorHAnsi" w:cs="AdvPTimes"/>
          <w:kern w:val="0"/>
          <w:szCs w:val="20"/>
        </w:rPr>
        <w:t xml:space="preserve"> A, Bombardier C et al</w:t>
      </w:r>
      <w:r w:rsidR="00445AF5">
        <w:rPr>
          <w:rFonts w:eastAsiaTheme="minorHAnsi" w:cs="AdvPTimes" w:hint="eastAsia"/>
          <w:kern w:val="0"/>
          <w:szCs w:val="20"/>
        </w:rPr>
        <w:t xml:space="preserve">. </w:t>
      </w:r>
      <w:r w:rsidR="00445AF5" w:rsidRPr="00445AF5">
        <w:rPr>
          <w:rFonts w:eastAsiaTheme="minorHAnsi" w:cs="AdvPTimes"/>
          <w:i/>
          <w:kern w:val="0"/>
          <w:szCs w:val="20"/>
        </w:rPr>
        <w:t>Updated</w:t>
      </w:r>
      <w:r w:rsidR="00445AF5" w:rsidRPr="00445AF5">
        <w:rPr>
          <w:rFonts w:eastAsiaTheme="minorHAnsi" w:cs="AdvPTimes" w:hint="eastAsia"/>
          <w:i/>
          <w:kern w:val="0"/>
          <w:szCs w:val="20"/>
        </w:rPr>
        <w:t xml:space="preserve"> </w:t>
      </w:r>
      <w:r w:rsidR="00445AF5" w:rsidRPr="00445AF5">
        <w:rPr>
          <w:rFonts w:eastAsiaTheme="minorHAnsi" w:cs="AdvPTimes"/>
          <w:i/>
          <w:kern w:val="0"/>
          <w:szCs w:val="20"/>
        </w:rPr>
        <w:t xml:space="preserve">method guidelines for systematic reviews in the </w:t>
      </w:r>
      <w:proofErr w:type="spellStart"/>
      <w:r w:rsidR="00445AF5" w:rsidRPr="00445AF5">
        <w:rPr>
          <w:rFonts w:eastAsiaTheme="minorHAnsi" w:cs="AdvPTimes"/>
          <w:i/>
          <w:kern w:val="0"/>
          <w:szCs w:val="20"/>
        </w:rPr>
        <w:t>cochrane</w:t>
      </w:r>
      <w:proofErr w:type="spellEnd"/>
      <w:r w:rsidR="00445AF5" w:rsidRPr="00445AF5">
        <w:rPr>
          <w:rFonts w:eastAsiaTheme="minorHAnsi" w:cs="AdvPTimes"/>
          <w:i/>
          <w:kern w:val="0"/>
          <w:szCs w:val="20"/>
        </w:rPr>
        <w:t xml:space="preserve"> collaboration back review group.</w:t>
      </w:r>
      <w:r w:rsidR="00445AF5" w:rsidRPr="00445AF5">
        <w:rPr>
          <w:rFonts w:eastAsiaTheme="minorHAnsi" w:cs="AdvPTimes"/>
          <w:kern w:val="0"/>
          <w:szCs w:val="20"/>
        </w:rPr>
        <w:t xml:space="preserve"> Spine</w:t>
      </w:r>
      <w:r w:rsidR="00445AF5">
        <w:rPr>
          <w:rFonts w:eastAsiaTheme="minorHAnsi" w:cs="AdvPTimes" w:hint="eastAsia"/>
          <w:kern w:val="0"/>
          <w:szCs w:val="20"/>
        </w:rPr>
        <w:t xml:space="preserve">. 2003. </w:t>
      </w:r>
      <w:r w:rsidR="00445AF5" w:rsidRPr="00445AF5">
        <w:rPr>
          <w:rFonts w:eastAsiaTheme="minorHAnsi" w:cs="AdvPTimes"/>
          <w:b/>
          <w:kern w:val="0"/>
          <w:szCs w:val="20"/>
        </w:rPr>
        <w:t>28</w:t>
      </w:r>
      <w:r w:rsidR="00445AF5" w:rsidRPr="00445AF5">
        <w:rPr>
          <w:rFonts w:eastAsiaTheme="minorHAnsi" w:cs="AdvPTimes"/>
          <w:kern w:val="0"/>
          <w:szCs w:val="20"/>
        </w:rPr>
        <w:t>:</w:t>
      </w:r>
      <w:r w:rsidR="00445AF5">
        <w:rPr>
          <w:rFonts w:eastAsiaTheme="minorHAnsi" w:cs="AdvPTimes" w:hint="eastAsia"/>
          <w:kern w:val="0"/>
          <w:szCs w:val="20"/>
        </w:rPr>
        <w:t xml:space="preserve"> p </w:t>
      </w:r>
      <w:r w:rsidR="00445AF5" w:rsidRPr="00445AF5">
        <w:rPr>
          <w:rFonts w:eastAsiaTheme="minorHAnsi" w:cs="AdvPTimes"/>
          <w:kern w:val="0"/>
          <w:szCs w:val="20"/>
        </w:rPr>
        <w:t>1290–1299</w:t>
      </w:r>
    </w:p>
    <w:p w:rsidR="000470C7" w:rsidRPr="00BB120B" w:rsidRDefault="00BB120B" w:rsidP="00263B62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4</w:t>
      </w:r>
      <w:r w:rsidR="00445AF5" w:rsidRPr="00445AF5">
        <w:rPr>
          <w:rFonts w:eastAsiaTheme="minorHAnsi" w:hint="eastAsia"/>
          <w:szCs w:val="20"/>
        </w:rPr>
        <w:t xml:space="preserve">) </w:t>
      </w:r>
      <w:r w:rsidR="00445AF5" w:rsidRPr="00445AF5">
        <w:rPr>
          <w:rFonts w:eastAsiaTheme="minorHAnsi"/>
          <w:szCs w:val="20"/>
        </w:rPr>
        <w:t xml:space="preserve">Collins SL, Moore RA, </w:t>
      </w:r>
      <w:proofErr w:type="spellStart"/>
      <w:r w:rsidR="00445AF5" w:rsidRPr="00445AF5">
        <w:rPr>
          <w:rFonts w:eastAsiaTheme="minorHAnsi"/>
          <w:szCs w:val="20"/>
        </w:rPr>
        <w:t>McQuay</w:t>
      </w:r>
      <w:proofErr w:type="spellEnd"/>
      <w:r w:rsidR="00445AF5" w:rsidRPr="00445AF5">
        <w:rPr>
          <w:rFonts w:eastAsiaTheme="minorHAnsi"/>
          <w:szCs w:val="20"/>
        </w:rPr>
        <w:t xml:space="preserve"> HJ</w:t>
      </w:r>
      <w:r w:rsidR="00445AF5" w:rsidRPr="00445AF5">
        <w:rPr>
          <w:rFonts w:eastAsiaTheme="minorHAnsi"/>
          <w:i/>
          <w:szCs w:val="20"/>
        </w:rPr>
        <w:t xml:space="preserve">. The visual analogue pain intensity scale: what is moderate pain in </w:t>
      </w:r>
      <w:proofErr w:type="spellStart"/>
      <w:r w:rsidR="00445AF5" w:rsidRPr="00445AF5">
        <w:rPr>
          <w:rFonts w:eastAsiaTheme="minorHAnsi"/>
          <w:i/>
          <w:szCs w:val="20"/>
        </w:rPr>
        <w:t>millimetres</w:t>
      </w:r>
      <w:proofErr w:type="spellEnd"/>
      <w:r w:rsidR="00445AF5" w:rsidRPr="00445AF5">
        <w:rPr>
          <w:rFonts w:eastAsiaTheme="minorHAnsi"/>
          <w:i/>
          <w:szCs w:val="20"/>
        </w:rPr>
        <w:t xml:space="preserve"> Pain</w:t>
      </w:r>
      <w:r w:rsidR="00445AF5" w:rsidRPr="00445AF5">
        <w:rPr>
          <w:rFonts w:eastAsiaTheme="minorHAnsi"/>
          <w:szCs w:val="20"/>
        </w:rPr>
        <w:t>. 1997;72(1-2):95-97.</w:t>
      </w:r>
    </w:p>
    <w:p w:rsidR="00445AF5" w:rsidRPr="00445AF5" w:rsidRDefault="00BB120B" w:rsidP="00445AF5">
      <w:pPr>
        <w:rPr>
          <w:rFonts w:eastAsiaTheme="minorHAnsi"/>
        </w:rPr>
      </w:pPr>
      <w:r>
        <w:rPr>
          <w:rFonts w:eastAsiaTheme="minorHAnsi" w:hint="eastAsia"/>
          <w:szCs w:val="20"/>
        </w:rPr>
        <w:t>5</w:t>
      </w:r>
      <w:r w:rsidR="00445AF5" w:rsidRPr="00445AF5">
        <w:rPr>
          <w:rFonts w:eastAsiaTheme="minorHAnsi" w:hint="eastAsia"/>
          <w:szCs w:val="20"/>
        </w:rPr>
        <w:t xml:space="preserve">) </w:t>
      </w:r>
      <w:proofErr w:type="spellStart"/>
      <w:r w:rsidR="00445AF5" w:rsidRPr="00445AF5">
        <w:rPr>
          <w:rFonts w:eastAsiaTheme="minorHAnsi"/>
          <w:i/>
          <w:szCs w:val="20"/>
        </w:rPr>
        <w:t>Macnab</w:t>
      </w:r>
      <w:proofErr w:type="spellEnd"/>
      <w:r w:rsidR="00445AF5" w:rsidRPr="00445AF5">
        <w:rPr>
          <w:rFonts w:eastAsiaTheme="minorHAnsi"/>
          <w:i/>
          <w:szCs w:val="20"/>
        </w:rPr>
        <w:t xml:space="preserve"> I：Negative disc exploration：An analysis of the cause of nerve-root involvement in sixty-eight patients</w:t>
      </w:r>
      <w:r w:rsidR="00445AF5" w:rsidRPr="00445AF5">
        <w:rPr>
          <w:rFonts w:eastAsiaTheme="minorHAnsi"/>
          <w:szCs w:val="20"/>
        </w:rPr>
        <w:t xml:space="preserve">. J Bone Joint </w:t>
      </w:r>
      <w:proofErr w:type="spellStart"/>
      <w:r w:rsidR="00445AF5" w:rsidRPr="00445AF5">
        <w:rPr>
          <w:rFonts w:eastAsiaTheme="minorHAnsi"/>
          <w:szCs w:val="20"/>
        </w:rPr>
        <w:t>Surg</w:t>
      </w:r>
      <w:proofErr w:type="spellEnd"/>
      <w:r w:rsidR="00445AF5" w:rsidRPr="00445AF5">
        <w:rPr>
          <w:rFonts w:eastAsiaTheme="minorHAnsi"/>
          <w:szCs w:val="20"/>
        </w:rPr>
        <w:t xml:space="preserve"> 53：891-903, 1971</w:t>
      </w:r>
      <w:r>
        <w:rPr>
          <w:rFonts w:eastAsiaTheme="minorHAnsi" w:hint="eastAsia"/>
          <w:szCs w:val="20"/>
        </w:rPr>
        <w:br/>
        <w:t>6</w:t>
      </w:r>
      <w:r w:rsidR="00445AF5" w:rsidRPr="00445AF5">
        <w:rPr>
          <w:rFonts w:eastAsiaTheme="minorHAnsi" w:hint="eastAsia"/>
          <w:szCs w:val="20"/>
        </w:rPr>
        <w:t>)</w:t>
      </w:r>
      <w:r w:rsidR="00445AF5" w:rsidRPr="00445AF5">
        <w:rPr>
          <w:rFonts w:eastAsiaTheme="minorHAnsi"/>
          <w:i/>
          <w:szCs w:val="20"/>
        </w:rPr>
        <w:t xml:space="preserve"> Arts MP Tubular </w:t>
      </w:r>
      <w:proofErr w:type="spellStart"/>
      <w:r w:rsidR="00445AF5" w:rsidRPr="00445AF5">
        <w:rPr>
          <w:rFonts w:eastAsiaTheme="minorHAnsi"/>
          <w:i/>
          <w:szCs w:val="20"/>
        </w:rPr>
        <w:t>diskectomy</w:t>
      </w:r>
      <w:proofErr w:type="spellEnd"/>
      <w:r w:rsidR="00445AF5" w:rsidRPr="00445AF5">
        <w:rPr>
          <w:rFonts w:eastAsiaTheme="minorHAnsi"/>
          <w:i/>
          <w:szCs w:val="20"/>
        </w:rPr>
        <w:t xml:space="preserve"> </w:t>
      </w:r>
      <w:proofErr w:type="spellStart"/>
      <w:r w:rsidR="00445AF5" w:rsidRPr="00445AF5">
        <w:rPr>
          <w:rFonts w:eastAsiaTheme="minorHAnsi"/>
          <w:i/>
          <w:szCs w:val="20"/>
        </w:rPr>
        <w:t>vs</w:t>
      </w:r>
      <w:proofErr w:type="spellEnd"/>
      <w:r w:rsidR="00445AF5" w:rsidRPr="00445AF5">
        <w:rPr>
          <w:rFonts w:eastAsiaTheme="minorHAnsi"/>
          <w:i/>
          <w:szCs w:val="20"/>
        </w:rPr>
        <w:t xml:space="preserve"> conventional </w:t>
      </w:r>
      <w:proofErr w:type="spellStart"/>
      <w:r w:rsidR="00445AF5" w:rsidRPr="00445AF5">
        <w:rPr>
          <w:rFonts w:eastAsiaTheme="minorHAnsi"/>
          <w:i/>
          <w:szCs w:val="20"/>
        </w:rPr>
        <w:t>microdiskectomy</w:t>
      </w:r>
      <w:proofErr w:type="spellEnd"/>
      <w:r w:rsidR="00445AF5" w:rsidRPr="00445AF5">
        <w:rPr>
          <w:rFonts w:eastAsiaTheme="minorHAnsi"/>
          <w:i/>
          <w:szCs w:val="20"/>
        </w:rPr>
        <w:t xml:space="preserve"> for sciatica: a randomized controlled trial</w:t>
      </w:r>
      <w:r w:rsidR="00445AF5" w:rsidRPr="00445AF5">
        <w:rPr>
          <w:rFonts w:eastAsiaTheme="minorHAnsi"/>
          <w:szCs w:val="20"/>
        </w:rPr>
        <w:t>. ,JAMA. 2009 Jul 8;302(2):149-58.</w:t>
      </w:r>
    </w:p>
    <w:p w:rsidR="004157B0" w:rsidRPr="00445AF5" w:rsidRDefault="004157B0" w:rsidP="00263B62">
      <w:pPr>
        <w:rPr>
          <w:rFonts w:eastAsiaTheme="minorHAnsi"/>
        </w:rPr>
      </w:pPr>
    </w:p>
    <w:p w:rsidR="004157B0" w:rsidRPr="00445AF5" w:rsidRDefault="004157B0" w:rsidP="00263B62">
      <w:pPr>
        <w:rPr>
          <w:rFonts w:eastAsiaTheme="minorHAnsi"/>
        </w:rPr>
      </w:pPr>
    </w:p>
    <w:sectPr w:rsidR="004157B0" w:rsidRPr="00445AF5" w:rsidSect="00F97F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Inje University Medical College" w:date="2011-02-23T20:59:00Z" w:initials="Urm, SH">
    <w:p w:rsidR="00E6289A" w:rsidRDefault="00E6289A">
      <w:pPr>
        <w:pStyle w:val="a9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 xml:space="preserve">이후 모든 동사는 </w:t>
      </w:r>
      <w:proofErr w:type="spellStart"/>
      <w:r>
        <w:rPr>
          <w:rFonts w:hint="eastAsia"/>
        </w:rPr>
        <w:t>과거형으로</w:t>
      </w:r>
      <w:proofErr w:type="spellEnd"/>
      <w:r>
        <w:rPr>
          <w:rFonts w:hint="eastAsia"/>
        </w:rPr>
        <w:t xml:space="preserve"> 해주세요.</w:t>
      </w:r>
    </w:p>
    <w:p w:rsidR="00332331" w:rsidRDefault="00332331">
      <w:pPr>
        <w:pStyle w:val="a9"/>
      </w:pPr>
      <w:r>
        <w:rPr>
          <w:rFonts w:hint="eastAsia"/>
        </w:rPr>
        <w:t xml:space="preserve"> - </w:t>
      </w:r>
      <w:r w:rsidRPr="00D306D5">
        <w:rPr>
          <w:rFonts w:hint="eastAsia"/>
          <w:color w:val="FF0000"/>
        </w:rPr>
        <w:t>모두 바꾸었습니다.</w:t>
      </w:r>
    </w:p>
  </w:comment>
  <w:comment w:id="10" w:author="Inje University Medical College" w:date="2011-02-23T21:15:00Z" w:initials="Urm, SH">
    <w:p w:rsidR="00E6289A" w:rsidRDefault="00E6289A">
      <w:pPr>
        <w:pStyle w:val="a9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>왜 예외로 이 논문을 포함하였나요? 이유를 명확하게 작성해 주세요.</w:t>
      </w:r>
    </w:p>
    <w:p w:rsidR="00332331" w:rsidRDefault="00332331">
      <w:pPr>
        <w:pStyle w:val="a9"/>
      </w:pPr>
      <w:r>
        <w:rPr>
          <w:rFonts w:hint="eastAsia"/>
        </w:rPr>
        <w:t xml:space="preserve"> - </w:t>
      </w:r>
      <w:proofErr w:type="spellStart"/>
      <w:r w:rsidR="00CA2D77" w:rsidRPr="006A14AE">
        <w:rPr>
          <w:rFonts w:hint="eastAsia"/>
          <w:color w:val="FF0000"/>
        </w:rPr>
        <w:t>macnab</w:t>
      </w:r>
      <w:proofErr w:type="spellEnd"/>
      <w:r w:rsidR="00CA2D77" w:rsidRPr="006A14AE">
        <w:rPr>
          <w:rFonts w:hint="eastAsia"/>
          <w:color w:val="FF0000"/>
        </w:rPr>
        <w:t xml:space="preserve">분석에 </w:t>
      </w:r>
      <w:r w:rsidR="006A14AE" w:rsidRPr="006A14AE">
        <w:rPr>
          <w:rFonts w:hint="eastAsia"/>
          <w:color w:val="FF0000"/>
        </w:rPr>
        <w:t>사용</w:t>
      </w:r>
      <w:r w:rsidR="00A7197E">
        <w:rPr>
          <w:rFonts w:hint="eastAsia"/>
          <w:color w:val="FF0000"/>
        </w:rPr>
        <w:t>될 논문 수가 부족하다 생각하여 추가로</w:t>
      </w:r>
      <w:r w:rsidR="006A14AE" w:rsidRPr="006A14AE">
        <w:rPr>
          <w:rFonts w:hint="eastAsia"/>
          <w:color w:val="FF0000"/>
        </w:rPr>
        <w:t xml:space="preserve"> 포함시켰</w:t>
      </w:r>
      <w:r w:rsidR="00A7197E">
        <w:rPr>
          <w:rFonts w:hint="eastAsia"/>
          <w:color w:val="FF0000"/>
        </w:rPr>
        <w:t xml:space="preserve">습니다. </w:t>
      </w:r>
      <w:r w:rsidR="00C74FB5">
        <w:rPr>
          <w:rFonts w:hint="eastAsia"/>
          <w:color w:val="FF0000"/>
        </w:rPr>
        <w:t>하지만</w:t>
      </w:r>
      <w:r w:rsidR="006A14AE" w:rsidRPr="006A14AE">
        <w:rPr>
          <w:rFonts w:hint="eastAsia"/>
          <w:color w:val="FF0000"/>
        </w:rPr>
        <w:t xml:space="preserve"> </w:t>
      </w:r>
      <w:r w:rsidRPr="006A14AE">
        <w:rPr>
          <w:rFonts w:hint="eastAsia"/>
          <w:color w:val="FF0000"/>
        </w:rPr>
        <w:t>다른 특별한 이</w:t>
      </w:r>
      <w:r w:rsidR="00D306D5" w:rsidRPr="006A14AE">
        <w:rPr>
          <w:rFonts w:hint="eastAsia"/>
          <w:color w:val="FF0000"/>
        </w:rPr>
        <w:t>유는</w:t>
      </w:r>
      <w:r w:rsidRPr="006A14AE">
        <w:rPr>
          <w:rFonts w:hint="eastAsia"/>
          <w:color w:val="FF0000"/>
        </w:rPr>
        <w:t xml:space="preserve"> 없었기 때문에 </w:t>
      </w:r>
      <w:r w:rsidR="00D306D5">
        <w:rPr>
          <w:rFonts w:hint="eastAsia"/>
          <w:color w:val="FF0000"/>
        </w:rPr>
        <w:t xml:space="preserve">문제가 </w:t>
      </w:r>
      <w:r w:rsidR="00C74FB5">
        <w:rPr>
          <w:rFonts w:hint="eastAsia"/>
          <w:color w:val="FF0000"/>
        </w:rPr>
        <w:t xml:space="preserve">된다면 </w:t>
      </w:r>
      <w:r w:rsidRPr="00D306D5">
        <w:rPr>
          <w:rFonts w:hint="eastAsia"/>
          <w:color w:val="FF0000"/>
        </w:rPr>
        <w:t>제외하겠습니다.</w:t>
      </w:r>
    </w:p>
  </w:comment>
  <w:comment w:id="16" w:author="김영문" w:date="2011-02-23T21:17:00Z" w:initials="김영문">
    <w:p w:rsidR="00C74FB5" w:rsidRDefault="00C74FB5">
      <w:pPr>
        <w:pStyle w:val="a9"/>
      </w:pPr>
      <w:r>
        <w:rPr>
          <w:rStyle w:val="a8"/>
        </w:rPr>
        <w:annotationRef/>
      </w:r>
      <w:r>
        <w:rPr>
          <w:rFonts w:hint="eastAsia"/>
        </w:rPr>
        <w:t>총 논문의 개수가 82개로 조사되었습니다.</w:t>
      </w:r>
    </w:p>
  </w:comment>
  <w:comment w:id="22" w:author="Inje University Medical College" w:date="2011-02-23T21:11:00Z" w:initials="Urm, SH">
    <w:p w:rsidR="00E6289A" w:rsidRDefault="00E6289A">
      <w:pPr>
        <w:pStyle w:val="a9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>이 기준은 무엇인가요? 환자-</w:t>
      </w:r>
      <w:proofErr w:type="spellStart"/>
      <w:r>
        <w:rPr>
          <w:rFonts w:hint="eastAsia"/>
        </w:rPr>
        <w:t>대조군의</w:t>
      </w:r>
      <w:proofErr w:type="spellEnd"/>
      <w:r>
        <w:rPr>
          <w:rFonts w:hint="eastAsia"/>
        </w:rPr>
        <w:t xml:space="preserve"> 경우라면 retrospective만 해당되어 빠지게 되는데 그 이유는?</w:t>
      </w:r>
      <w:r w:rsidR="00332331">
        <w:rPr>
          <w:rFonts w:hint="eastAsia"/>
        </w:rPr>
        <w:t xml:space="preserve"> </w:t>
      </w:r>
    </w:p>
    <w:p w:rsidR="00332331" w:rsidRPr="00D306D5" w:rsidRDefault="00332331">
      <w:pPr>
        <w:pStyle w:val="a9"/>
        <w:rPr>
          <w:color w:val="FF0000"/>
        </w:rPr>
      </w:pPr>
      <w:r>
        <w:rPr>
          <w:rFonts w:hint="eastAsia"/>
        </w:rPr>
        <w:t xml:space="preserve"> </w:t>
      </w:r>
      <w:r w:rsidRPr="00D306D5">
        <w:rPr>
          <w:rFonts w:hint="eastAsia"/>
          <w:color w:val="FF0000"/>
        </w:rPr>
        <w:t>-</w:t>
      </w:r>
      <w:r w:rsidR="00D306D5" w:rsidRPr="00D306D5">
        <w:rPr>
          <w:rFonts w:hint="eastAsia"/>
          <w:color w:val="FF0000"/>
        </w:rPr>
        <w:t>최종 선택된 논문들을 분석해 본 결과 위와 같은 연구 방식을 취했기 때문에 분류를 했었지만, 실제 저희가 논문을 검색할 때는 연구방식을</w:t>
      </w:r>
      <w:r w:rsidR="000D0F29">
        <w:rPr>
          <w:rFonts w:hint="eastAsia"/>
          <w:color w:val="FF0000"/>
        </w:rPr>
        <w:t xml:space="preserve"> </w:t>
      </w:r>
      <w:r w:rsidR="00D306D5" w:rsidRPr="00D306D5">
        <w:rPr>
          <w:rFonts w:hint="eastAsia"/>
          <w:color w:val="FF0000"/>
        </w:rPr>
        <w:t xml:space="preserve"> 제한하지 않았기</w:t>
      </w:r>
      <w:r w:rsidR="00173AF9">
        <w:rPr>
          <w:rFonts w:hint="eastAsia"/>
          <w:color w:val="FF0000"/>
        </w:rPr>
        <w:t xml:space="preserve"> </w:t>
      </w:r>
      <w:r w:rsidR="00D306D5" w:rsidRPr="00D306D5">
        <w:rPr>
          <w:rFonts w:hint="eastAsia"/>
          <w:color w:val="FF0000"/>
        </w:rPr>
        <w:t>때문에 연구방식의 제한을 삭제하겠습니다.</w:t>
      </w:r>
    </w:p>
  </w:comment>
  <w:comment w:id="34" w:author="Inje University Medical College" w:date="2011-02-23T21:19:00Z" w:initials="Urm, SH">
    <w:p w:rsidR="00E6289A" w:rsidRDefault="00E6289A">
      <w:pPr>
        <w:pStyle w:val="a9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>일전에 받은 Excel 자료의 문헌 수랑 다릅니다.</w:t>
      </w:r>
    </w:p>
    <w:p w:rsidR="00332331" w:rsidRDefault="00332331">
      <w:pPr>
        <w:pStyle w:val="a9"/>
      </w:pPr>
      <w:r w:rsidRPr="00CA2D77">
        <w:rPr>
          <w:rFonts w:hint="eastAsia"/>
          <w:color w:val="FF0000"/>
        </w:rPr>
        <w:t xml:space="preserve">- </w:t>
      </w:r>
      <w:proofErr w:type="spellStart"/>
      <w:r w:rsidR="00CA2D77" w:rsidRPr="00CA2D77">
        <w:rPr>
          <w:rFonts w:hint="eastAsia"/>
          <w:color w:val="FF0000"/>
        </w:rPr>
        <w:t>macnab</w:t>
      </w:r>
      <w:proofErr w:type="spellEnd"/>
      <w:r w:rsidR="00CA2D77" w:rsidRPr="00CA2D77">
        <w:rPr>
          <w:rFonts w:hint="eastAsia"/>
          <w:color w:val="FF0000"/>
        </w:rPr>
        <w:t xml:space="preserve"> 수치를 제시하는 문헌 중 C2는 한글논문이기 때문에 제외하였고 나머지는 </w:t>
      </w:r>
      <w:r w:rsidRPr="00CA2D77">
        <w:rPr>
          <w:rFonts w:hint="eastAsia"/>
          <w:color w:val="FF0000"/>
        </w:rPr>
        <w:t>준원이와</w:t>
      </w:r>
      <w:r w:rsidRPr="00D306D5">
        <w:rPr>
          <w:rFonts w:hint="eastAsia"/>
          <w:color w:val="FF0000"/>
        </w:rPr>
        <w:t xml:space="preserve"> 다시 확인해보았습니다. 원본</w:t>
      </w:r>
      <w:r w:rsidR="00261479">
        <w:rPr>
          <w:rFonts w:hint="eastAsia"/>
          <w:color w:val="FF0000"/>
        </w:rPr>
        <w:t>(파일명:data)</w:t>
      </w:r>
      <w:r w:rsidRPr="00D306D5">
        <w:rPr>
          <w:rFonts w:hint="eastAsia"/>
          <w:color w:val="FF0000"/>
        </w:rPr>
        <w:t>을 메일 첨부 파일로 전송하</w:t>
      </w:r>
      <w:r w:rsidR="00173AF9">
        <w:rPr>
          <w:rFonts w:hint="eastAsia"/>
          <w:color w:val="FF0000"/>
        </w:rPr>
        <w:t>겠</w:t>
      </w:r>
      <w:r w:rsidRPr="00D306D5">
        <w:rPr>
          <w:rFonts w:hint="eastAsia"/>
          <w:color w:val="FF0000"/>
        </w:rPr>
        <w:t>습니다.</w:t>
      </w:r>
      <w:r>
        <w:rPr>
          <w:rFonts w:hint="eastAsia"/>
        </w:rPr>
        <w:t xml:space="preserve"> </w:t>
      </w:r>
    </w:p>
  </w:comment>
  <w:comment w:id="44" w:author="Inje University Medical College" w:date="2011-02-23T21:10:00Z" w:initials="Urm, SH">
    <w:p w:rsidR="00E6289A" w:rsidRDefault="00E6289A">
      <w:pPr>
        <w:pStyle w:val="a9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>점수 배점기준은 무엇인가요? 그리고 점수가 몇 점 이상이면 포함하고 몇 점 이하면 제외하였나요?</w:t>
      </w:r>
      <w:r w:rsidR="00332331">
        <w:rPr>
          <w:rFonts w:hint="eastAsia"/>
        </w:rPr>
        <w:t xml:space="preserve"> </w:t>
      </w:r>
    </w:p>
    <w:p w:rsidR="00332331" w:rsidRPr="00332331" w:rsidRDefault="00332331">
      <w:pPr>
        <w:pStyle w:val="a9"/>
      </w:pPr>
      <w:r>
        <w:rPr>
          <w:rFonts w:hint="eastAsia"/>
        </w:rPr>
        <w:t xml:space="preserve"> - </w:t>
      </w:r>
      <w:r w:rsidR="00D306D5" w:rsidRPr="00D306D5">
        <w:rPr>
          <w:rFonts w:hint="eastAsia"/>
          <w:color w:val="FF0000"/>
        </w:rPr>
        <w:t xml:space="preserve">저희가 임의로 </w:t>
      </w:r>
      <w:r w:rsidR="00173AF9">
        <w:rPr>
          <w:rFonts w:hint="eastAsia"/>
          <w:color w:val="FF0000"/>
        </w:rPr>
        <w:t xml:space="preserve">점수를 정하였습니다. 하지만 </w:t>
      </w:r>
      <w:r w:rsidR="00D306D5" w:rsidRPr="00D306D5">
        <w:rPr>
          <w:rFonts w:hint="eastAsia"/>
          <w:color w:val="FF0000"/>
        </w:rPr>
        <w:t>실제 메타</w:t>
      </w:r>
      <w:r w:rsidRPr="00D306D5">
        <w:rPr>
          <w:rFonts w:hint="eastAsia"/>
          <w:color w:val="FF0000"/>
        </w:rPr>
        <w:t xml:space="preserve">분석을 하는데 </w:t>
      </w:r>
      <w:r w:rsidR="00D306D5" w:rsidRPr="00D306D5">
        <w:rPr>
          <w:rFonts w:hint="eastAsia"/>
          <w:color w:val="FF0000"/>
        </w:rPr>
        <w:t xml:space="preserve">문헌 질은 </w:t>
      </w:r>
      <w:r w:rsidRPr="00D306D5">
        <w:rPr>
          <w:rFonts w:hint="eastAsia"/>
          <w:color w:val="FF0000"/>
        </w:rPr>
        <w:t xml:space="preserve">비중을 안 두었기 때문에 문헌 질 평가는 </w:t>
      </w:r>
      <w:r w:rsidR="00173AF9">
        <w:rPr>
          <w:rFonts w:hint="eastAsia"/>
          <w:color w:val="FF0000"/>
        </w:rPr>
        <w:t>삭제하겠습니다.</w:t>
      </w:r>
    </w:p>
  </w:comment>
  <w:comment w:id="57" w:author="Inje University Medical College" w:date="2011-02-23T20:57:00Z" w:initials="Urm, SH">
    <w:p w:rsidR="00A07771" w:rsidRDefault="00A07771">
      <w:pPr>
        <w:pStyle w:val="a9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 xml:space="preserve">왜 VAS를 사용하였는지, 왜 </w:t>
      </w:r>
      <w:proofErr w:type="spellStart"/>
      <w:r>
        <w:rPr>
          <w:rFonts w:hint="eastAsia"/>
        </w:rPr>
        <w:t>MacNab</w:t>
      </w:r>
      <w:proofErr w:type="spellEnd"/>
      <w:r>
        <w:rPr>
          <w:rFonts w:hint="eastAsia"/>
        </w:rPr>
        <w:t>을 사용하였는지는 고찰에서 통증을 나타내는 다른 척도나 신체기능에 대한 다른 척도 등과 비교해서 설명해 주세요.</w:t>
      </w:r>
    </w:p>
    <w:p w:rsidR="00D306D5" w:rsidRDefault="00D306D5">
      <w:pPr>
        <w:pStyle w:val="a9"/>
      </w:pPr>
      <w:r>
        <w:rPr>
          <w:rFonts w:hint="eastAsia"/>
        </w:rPr>
        <w:t xml:space="preserve">- </w:t>
      </w:r>
      <w:r w:rsidRPr="00D306D5">
        <w:rPr>
          <w:rFonts w:hint="eastAsia"/>
          <w:color w:val="FF0000"/>
        </w:rPr>
        <w:t>고찰에 반영하겠습니다.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EA9" w:rsidRDefault="009C4EA9" w:rsidP="004157B0">
      <w:r>
        <w:separator/>
      </w:r>
    </w:p>
  </w:endnote>
  <w:endnote w:type="continuationSeparator" w:id="0">
    <w:p w:rsidR="009C4EA9" w:rsidRDefault="009C4EA9" w:rsidP="00415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Times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EA9" w:rsidRDefault="009C4EA9" w:rsidP="004157B0">
      <w:r>
        <w:separator/>
      </w:r>
    </w:p>
  </w:footnote>
  <w:footnote w:type="continuationSeparator" w:id="0">
    <w:p w:rsidR="009C4EA9" w:rsidRDefault="009C4EA9" w:rsidP="004157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3ED"/>
    <w:rsid w:val="00024ABC"/>
    <w:rsid w:val="000470C7"/>
    <w:rsid w:val="00095DED"/>
    <w:rsid w:val="000D0F29"/>
    <w:rsid w:val="00143817"/>
    <w:rsid w:val="00173AF9"/>
    <w:rsid w:val="0018013C"/>
    <w:rsid w:val="001B6028"/>
    <w:rsid w:val="00261479"/>
    <w:rsid w:val="00263B62"/>
    <w:rsid w:val="00332331"/>
    <w:rsid w:val="00363D4C"/>
    <w:rsid w:val="00374F2A"/>
    <w:rsid w:val="003850EE"/>
    <w:rsid w:val="003F576E"/>
    <w:rsid w:val="004157B0"/>
    <w:rsid w:val="00445AF5"/>
    <w:rsid w:val="004B71D2"/>
    <w:rsid w:val="00557B01"/>
    <w:rsid w:val="005E45C9"/>
    <w:rsid w:val="006160C4"/>
    <w:rsid w:val="006753ED"/>
    <w:rsid w:val="006A14AE"/>
    <w:rsid w:val="007D3A3F"/>
    <w:rsid w:val="008A07DD"/>
    <w:rsid w:val="008C2A43"/>
    <w:rsid w:val="009127FE"/>
    <w:rsid w:val="00944097"/>
    <w:rsid w:val="0098592B"/>
    <w:rsid w:val="00986AFB"/>
    <w:rsid w:val="009C4EA9"/>
    <w:rsid w:val="00A07771"/>
    <w:rsid w:val="00A7197E"/>
    <w:rsid w:val="00A72192"/>
    <w:rsid w:val="00A77DAA"/>
    <w:rsid w:val="00A81810"/>
    <w:rsid w:val="00B26CA7"/>
    <w:rsid w:val="00B9014C"/>
    <w:rsid w:val="00BB120B"/>
    <w:rsid w:val="00BB371E"/>
    <w:rsid w:val="00C74FB5"/>
    <w:rsid w:val="00CA2D77"/>
    <w:rsid w:val="00D306D5"/>
    <w:rsid w:val="00DA4EDF"/>
    <w:rsid w:val="00DE7AF2"/>
    <w:rsid w:val="00E6289A"/>
    <w:rsid w:val="00ED0CD7"/>
    <w:rsid w:val="00F32DEE"/>
    <w:rsid w:val="00F9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D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7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157B0"/>
  </w:style>
  <w:style w:type="paragraph" w:styleId="a4">
    <w:name w:val="footer"/>
    <w:basedOn w:val="a"/>
    <w:link w:val="Char0"/>
    <w:uiPriority w:val="99"/>
    <w:semiHidden/>
    <w:unhideWhenUsed/>
    <w:rsid w:val="004157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157B0"/>
  </w:style>
  <w:style w:type="table" w:styleId="a5">
    <w:name w:val="Table Grid"/>
    <w:basedOn w:val="a1"/>
    <w:uiPriority w:val="59"/>
    <w:rsid w:val="00986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0470C7"/>
    <w:rPr>
      <w:b/>
      <w:bCs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E6289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6289A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E6289A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E6289A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E6289A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6289A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E628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C4B6-EFA4-47BD-9C34-5DF2D016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김영문</dc:creator>
  <cp:lastModifiedBy>김영문</cp:lastModifiedBy>
  <cp:revision>9</cp:revision>
  <dcterms:created xsi:type="dcterms:W3CDTF">2011-02-23T12:01:00Z</dcterms:created>
  <dcterms:modified xsi:type="dcterms:W3CDTF">2011-02-23T12:19:00Z</dcterms:modified>
</cp:coreProperties>
</file>